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1328659E" w:rsidR="00DD6B74" w:rsidRPr="00AB5133" w:rsidRDefault="00DD6B74" w:rsidP="009475F7">
            <w:pPr>
              <w:pStyle w:val="SIText"/>
            </w:pPr>
            <w:r w:rsidRPr="00AB5133">
              <w:t xml:space="preserve">Release </w:t>
            </w:r>
            <w:r w:rsidR="00126461">
              <w:t>1</w:t>
            </w:r>
          </w:p>
        </w:tc>
        <w:tc>
          <w:tcPr>
            <w:tcW w:w="6939" w:type="dxa"/>
          </w:tcPr>
          <w:p w14:paraId="1949CD01" w14:textId="6D36DD71" w:rsidR="00DD6B74" w:rsidRPr="00CC451E" w:rsidRDefault="00DD6B74" w:rsidP="009475F7">
            <w:pPr>
              <w:pStyle w:val="SIText"/>
            </w:pPr>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0F0E96">
        <w:trPr>
          <w:tblHeader/>
        </w:trPr>
        <w:tc>
          <w:tcPr>
            <w:tcW w:w="1396" w:type="pct"/>
            <w:shd w:val="clear" w:color="auto" w:fill="auto"/>
          </w:tcPr>
          <w:p w14:paraId="42E58BBB" w14:textId="67F20E28" w:rsidR="00F1480E" w:rsidRPr="000754EC" w:rsidRDefault="00922F35" w:rsidP="00F47281">
            <w:pPr>
              <w:pStyle w:val="SIUnittitle"/>
            </w:pPr>
            <w:r w:rsidRPr="00922F35">
              <w:t>FWP</w:t>
            </w:r>
            <w:r w:rsidR="003A2ECE">
              <w:t>COT4</w:t>
            </w:r>
            <w:r w:rsidR="00C126C2">
              <w:t>XXX</w:t>
            </w:r>
          </w:p>
        </w:tc>
        <w:tc>
          <w:tcPr>
            <w:tcW w:w="3604" w:type="pct"/>
            <w:shd w:val="clear" w:color="auto" w:fill="auto"/>
          </w:tcPr>
          <w:p w14:paraId="7B2E5DB8" w14:textId="18BA71AC" w:rsidR="00F1480E" w:rsidRPr="000754EC" w:rsidRDefault="00126461" w:rsidP="00F47281">
            <w:pPr>
              <w:pStyle w:val="SIUnittitle"/>
            </w:pPr>
            <w:del w:id="0" w:author="Georgiana Daian" w:date="2019-12-13T15:04:00Z">
              <w:r w:rsidRPr="00126461" w:rsidDel="00875213">
                <w:delText xml:space="preserve">FWPXXXXXX </w:delText>
              </w:r>
            </w:del>
            <w:ins w:id="1" w:author="Rob Stowell" w:date="2019-12-05T14:08:00Z">
              <w:r w:rsidR="00720641">
                <w:t>Process and interpret</w:t>
              </w:r>
            </w:ins>
            <w:del w:id="2" w:author="Rob Stowell" w:date="2019-12-05T14:07:00Z">
              <w:r w:rsidR="00D9247A" w:rsidDel="00720641">
                <w:delText>Process</w:delText>
              </w:r>
            </w:del>
            <w:r w:rsidR="00D9247A">
              <w:t xml:space="preserve"> harvest</w:t>
            </w:r>
            <w:ins w:id="3" w:author="Rob Stowell" w:date="2019-12-05T14:02:00Z">
              <w:r w:rsidR="00AD7C4B">
                <w:t>er and fowarder</w:t>
              </w:r>
            </w:ins>
            <w:del w:id="4" w:author="Rob Stowell" w:date="2019-12-05T14:02:00Z">
              <w:r w:rsidR="003F6D72" w:rsidDel="00AD7C4B">
                <w:delText>ing</w:delText>
              </w:r>
            </w:del>
            <w:r w:rsidR="00D9247A">
              <w:t xml:space="preserve"> optimisation data</w:t>
            </w:r>
            <w:r w:rsidR="00A0576A" w:rsidRPr="00A0576A" w:rsidDel="00126461">
              <w:t xml:space="preserve"> </w:t>
            </w:r>
          </w:p>
        </w:tc>
      </w:tr>
      <w:tr w:rsidR="00F1480E" w:rsidRPr="00963A46" w14:paraId="2304FCB4" w14:textId="77777777" w:rsidTr="000F0E96">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3AF15E9B" w14:textId="01DFE1F7" w:rsidR="00026A17" w:rsidRDefault="008E2FD6" w:rsidP="00DD0430">
            <w:pPr>
              <w:pStyle w:val="SIText"/>
            </w:pPr>
            <w:r w:rsidRPr="000F7282">
              <w:t xml:space="preserve">This unit of competency describes the skills and knowledge required to </w:t>
            </w:r>
            <w:r w:rsidR="00804372" w:rsidRPr="00804372">
              <w:t xml:space="preserve">use and apply </w:t>
            </w:r>
            <w:r w:rsidR="00166035">
              <w:t xml:space="preserve">a </w:t>
            </w:r>
            <w:r w:rsidR="00804372" w:rsidRPr="00804372">
              <w:t>software</w:t>
            </w:r>
            <w:r w:rsidR="00166035">
              <w:t xml:space="preserve"> program</w:t>
            </w:r>
            <w:r w:rsidR="00804372" w:rsidRPr="00804372">
              <w:t xml:space="preserve"> for </w:t>
            </w:r>
            <w:r w:rsidR="003F6D72">
              <w:t>processing</w:t>
            </w:r>
            <w:r w:rsidR="00804372" w:rsidRPr="00804372">
              <w:t xml:space="preserve"> </w:t>
            </w:r>
            <w:r w:rsidR="00804372">
              <w:t>harvest</w:t>
            </w:r>
            <w:r w:rsidR="003F6D72">
              <w:t>ing</w:t>
            </w:r>
            <w:ins w:id="5" w:author="Rob Stowell" w:date="2019-12-05T14:02:00Z">
              <w:r w:rsidR="00AD7C4B">
                <w:t xml:space="preserve"> and forwarding</w:t>
              </w:r>
            </w:ins>
            <w:r w:rsidR="00804372">
              <w:t xml:space="preserve"> </w:t>
            </w:r>
            <w:r w:rsidR="00C25F51">
              <w:t xml:space="preserve">optimisation </w:t>
            </w:r>
            <w:r w:rsidR="00804372">
              <w:t xml:space="preserve">data </w:t>
            </w:r>
            <w:r w:rsidR="00804372" w:rsidRPr="00804372">
              <w:t xml:space="preserve">to </w:t>
            </w:r>
            <w:del w:id="6" w:author="Rob Stowell" w:date="2019-12-05T14:57:00Z">
              <w:r w:rsidR="003F6D72" w:rsidDel="00712BA3">
                <w:delText>review</w:delText>
              </w:r>
              <w:r w:rsidR="00804372" w:rsidRPr="00804372" w:rsidDel="00712BA3">
                <w:delText xml:space="preserve"> and </w:delText>
              </w:r>
            </w:del>
            <w:r w:rsidR="00804372" w:rsidRPr="00804372">
              <w:t xml:space="preserve">monitor </w:t>
            </w:r>
            <w:r w:rsidR="00B72A1F" w:rsidRPr="00CF3A3F">
              <w:t>wood flow</w:t>
            </w:r>
            <w:r w:rsidR="00CF3A3F" w:rsidRPr="00CF3A3F">
              <w:t xml:space="preserve"> planning and production</w:t>
            </w:r>
            <w:r w:rsidR="007B0636">
              <w:t xml:space="preserve">. </w:t>
            </w:r>
            <w:r w:rsidR="007D2A95">
              <w:t xml:space="preserve">This unit includes </w:t>
            </w:r>
            <w:r w:rsidR="00026A17">
              <w:t xml:space="preserve">confirming </w:t>
            </w:r>
            <w:r w:rsidR="00B72A1F" w:rsidRPr="00CF3A3F">
              <w:t>wood flow</w:t>
            </w:r>
            <w:r w:rsidR="00026A17" w:rsidRPr="00CF3A3F">
              <w:t xml:space="preserve"> planning and production </w:t>
            </w:r>
            <w:r w:rsidR="00026A17">
              <w:t>data requirements, a</w:t>
            </w:r>
            <w:r w:rsidR="00026A17" w:rsidRPr="00804372">
              <w:t>ccess</w:t>
            </w:r>
            <w:r w:rsidR="00026A17">
              <w:t>ing</w:t>
            </w:r>
            <w:r w:rsidR="00026A17" w:rsidRPr="00026A17">
              <w:t xml:space="preserve"> </w:t>
            </w:r>
            <w:r w:rsidR="00026A17" w:rsidRPr="00804372">
              <w:t xml:space="preserve">Standard for Forest </w:t>
            </w:r>
            <w:r w:rsidR="00026A17">
              <w:t>M</w:t>
            </w:r>
            <w:r w:rsidR="00026A17" w:rsidRPr="00804372">
              <w:t xml:space="preserve">achine Data and Communication </w:t>
            </w:r>
            <w:r w:rsidR="00E925B3">
              <w:t>(</w:t>
            </w:r>
            <w:r w:rsidR="00026A17" w:rsidRPr="00026A17">
              <w:t>StanForD</w:t>
            </w:r>
            <w:r w:rsidR="00E925B3">
              <w:t>)</w:t>
            </w:r>
            <w:r w:rsidR="00026A17" w:rsidRPr="00026A17">
              <w:t xml:space="preserve"> </w:t>
            </w:r>
            <w:r w:rsidR="00026A17" w:rsidRPr="00804372">
              <w:t xml:space="preserve">compliant </w:t>
            </w:r>
            <w:r w:rsidR="00026A17" w:rsidRPr="00026A17">
              <w:t>data</w:t>
            </w:r>
            <w:r w:rsidR="00026A17">
              <w:t xml:space="preserve">, using </w:t>
            </w:r>
            <w:r w:rsidR="00026A17" w:rsidRPr="00804372">
              <w:t xml:space="preserve">software </w:t>
            </w:r>
            <w:r w:rsidR="00026A17" w:rsidRPr="00026A17">
              <w:t xml:space="preserve">application features </w:t>
            </w:r>
            <w:r w:rsidR="00026A17" w:rsidRPr="00804372">
              <w:t>to process data</w:t>
            </w:r>
            <w:r w:rsidR="00026A17">
              <w:t xml:space="preserve"> and c</w:t>
            </w:r>
            <w:r w:rsidR="00026A17" w:rsidRPr="00804372">
              <w:t>onduct</w:t>
            </w:r>
            <w:r w:rsidR="00026A17">
              <w:t xml:space="preserve"> </w:t>
            </w:r>
            <w:r w:rsidR="00026A17" w:rsidRPr="00804372">
              <w:t xml:space="preserve">production and </w:t>
            </w:r>
            <w:r w:rsidR="00B72A1F" w:rsidRPr="00026A17">
              <w:t>wood flow</w:t>
            </w:r>
            <w:r w:rsidR="00026A17" w:rsidRPr="00026A17">
              <w:t xml:space="preserve"> </w:t>
            </w:r>
            <w:r w:rsidR="00026A17" w:rsidRPr="00804372">
              <w:t>analysis</w:t>
            </w:r>
            <w:r w:rsidR="00026A17">
              <w:t>, and g</w:t>
            </w:r>
            <w:r w:rsidR="00026A17" w:rsidRPr="00804372">
              <w:t>enerat</w:t>
            </w:r>
            <w:r w:rsidR="00026A17">
              <w:t>ing</w:t>
            </w:r>
            <w:r w:rsidR="00026A17" w:rsidRPr="00804372">
              <w:t xml:space="preserve"> reports of </w:t>
            </w:r>
            <w:r w:rsidR="00026A17" w:rsidRPr="00026A17">
              <w:t xml:space="preserve">production and </w:t>
            </w:r>
            <w:r w:rsidR="00B72A1F" w:rsidRPr="00026A17">
              <w:t>wood flow</w:t>
            </w:r>
            <w:r w:rsidR="00026A17" w:rsidRPr="00026A17">
              <w:t xml:space="preserve"> across sites, machines and time</w:t>
            </w:r>
            <w:r w:rsidR="00026A17">
              <w:t>.</w:t>
            </w:r>
          </w:p>
          <w:p w14:paraId="70105053" w14:textId="697F32AC" w:rsidR="008E2FD6" w:rsidRPr="000F7282" w:rsidRDefault="00026A17" w:rsidP="00DD0430">
            <w:pPr>
              <w:pStyle w:val="SIText"/>
            </w:pPr>
            <w:r w:rsidRPr="00026A17">
              <w:t xml:space="preserve"> </w:t>
            </w:r>
          </w:p>
          <w:p w14:paraId="351E5A40" w14:textId="23FA7095" w:rsidR="008E2FD6" w:rsidRDefault="008E2FD6" w:rsidP="00DD0430">
            <w:pPr>
              <w:pStyle w:val="SIText"/>
            </w:pPr>
            <w:r w:rsidRPr="000F7282">
              <w:t xml:space="preserve">The unit applies to individuals who work as </w:t>
            </w:r>
            <w:r w:rsidR="00992664">
              <w:t>foresters, harvesting managers, wood flow coordinators, value recovery coordinators</w:t>
            </w:r>
            <w:ins w:id="7" w:author="Rob Stowell" w:date="2019-12-05T14:03:00Z">
              <w:r w:rsidR="00720641">
                <w:t>, forestry planners</w:t>
              </w:r>
            </w:ins>
            <w:r w:rsidR="00992664">
              <w:t xml:space="preserve"> and </w:t>
            </w:r>
            <w:r w:rsidR="00F96305">
              <w:t xml:space="preserve">forestry </w:t>
            </w:r>
            <w:del w:id="8" w:author="Rob Stowell" w:date="2019-12-05T14:03:00Z">
              <w:r w:rsidR="00D03699" w:rsidDel="00720641">
                <w:delText>machine</w:delText>
              </w:r>
              <w:r w:rsidR="00126461" w:rsidDel="00720641">
                <w:delText xml:space="preserve"> operators</w:delText>
              </w:r>
            </w:del>
            <w:ins w:id="9" w:author="Rob Stowell" w:date="2019-12-05T14:03:00Z">
              <w:r w:rsidR="00720641">
                <w:t>contractor</w:t>
              </w:r>
            </w:ins>
            <w:ins w:id="10" w:author="Rob Stowell" w:date="2019-12-05T14:04:00Z">
              <w:r w:rsidR="00720641">
                <w:t>s</w:t>
              </w:r>
            </w:ins>
            <w:r w:rsidR="00126461">
              <w:t xml:space="preserve"> </w:t>
            </w:r>
            <w:r w:rsidR="008D7785" w:rsidRPr="008D7785">
              <w:t>in a forest or plantation setting</w:t>
            </w:r>
            <w:r w:rsidRPr="000F7282">
              <w:t xml:space="preserve">. </w:t>
            </w:r>
          </w:p>
          <w:p w14:paraId="70DFBFED" w14:textId="77777777" w:rsidR="008E2FD6" w:rsidRPr="000F7282" w:rsidRDefault="008E2FD6" w:rsidP="00DD0430">
            <w:pPr>
              <w:pStyle w:val="SIText"/>
            </w:pPr>
          </w:p>
          <w:p w14:paraId="1DECDDC8" w14:textId="7AFB9BAC" w:rsidR="00373436" w:rsidRPr="000754EC" w:rsidRDefault="008E2FD6" w:rsidP="00DD0430">
            <w:pPr>
              <w:pStyle w:val="SIText"/>
            </w:pPr>
            <w:r w:rsidRPr="000F7282">
              <w:t>No occupational licensing, legislative or certification requirements apply to this unit at the time of publication.</w:t>
            </w:r>
          </w:p>
        </w:tc>
      </w:tr>
      <w:tr w:rsidR="00F1480E" w:rsidRPr="00963A46" w14:paraId="54EA39BE" w14:textId="77777777" w:rsidTr="000F0E96">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0F0E96">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60927C0B" w14:textId="1AAA1816" w:rsidR="003A2ECE" w:rsidRDefault="003A2ECE" w:rsidP="00E943A9">
            <w:pPr>
              <w:pStyle w:val="SIText"/>
            </w:pPr>
            <w:r>
              <w:t>Forest Growing and Management</w:t>
            </w:r>
          </w:p>
          <w:p w14:paraId="2054682B" w14:textId="3F2DF165" w:rsidR="008547E9" w:rsidRPr="000754EC" w:rsidRDefault="00E943A9" w:rsidP="00E943A9">
            <w:pPr>
              <w:pStyle w:val="SIText"/>
            </w:pPr>
            <w:r w:rsidRPr="00E943A9">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0F0E96">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0F0E96">
        <w:trPr>
          <w:cantSplit/>
          <w:tblHeader/>
        </w:trPr>
        <w:tc>
          <w:tcPr>
            <w:tcW w:w="1396" w:type="pct"/>
            <w:tcBorders>
              <w:top w:val="single" w:sz="4" w:space="0" w:color="C0C0C0"/>
            </w:tcBorders>
            <w:shd w:val="clear" w:color="auto" w:fill="auto"/>
          </w:tcPr>
          <w:p w14:paraId="491F3F03" w14:textId="77777777" w:rsidR="00E01D4D" w:rsidRPr="00DD0430" w:rsidRDefault="00E01D4D" w:rsidP="00E01D4D">
            <w:pPr>
              <w:rPr>
                <w:rStyle w:val="SIText-Italic"/>
              </w:rPr>
            </w:pPr>
            <w:r w:rsidRPr="00DD0430">
              <w:rPr>
                <w:rStyle w:val="SIText-Italic"/>
              </w:rPr>
              <w:t>Elements describe the essential outcomes.</w:t>
            </w:r>
          </w:p>
        </w:tc>
        <w:tc>
          <w:tcPr>
            <w:tcW w:w="3604" w:type="pct"/>
            <w:tcBorders>
              <w:top w:val="single" w:sz="4" w:space="0" w:color="C0C0C0"/>
            </w:tcBorders>
            <w:shd w:val="clear" w:color="auto" w:fill="auto"/>
          </w:tcPr>
          <w:p w14:paraId="4EC12789" w14:textId="72C02932" w:rsidR="00E01D4D" w:rsidRPr="00DD0430" w:rsidRDefault="00E01D4D" w:rsidP="00E01D4D">
            <w:pPr>
              <w:rPr>
                <w:rStyle w:val="SIText-Italic"/>
              </w:rPr>
            </w:pPr>
            <w:r w:rsidRPr="00DD0430">
              <w:rPr>
                <w:rStyle w:val="SIText-Italic"/>
              </w:rPr>
              <w:t xml:space="preserve">Performance criteria describe the performance needed to demonstrate achievement of the element. </w:t>
            </w:r>
          </w:p>
        </w:tc>
      </w:tr>
      <w:tr w:rsidR="00956978" w:rsidRPr="00963A46" w14:paraId="09340531" w14:textId="77777777" w:rsidTr="000F0E96">
        <w:trPr>
          <w:cantSplit/>
        </w:trPr>
        <w:tc>
          <w:tcPr>
            <w:tcW w:w="1396" w:type="pct"/>
            <w:shd w:val="clear" w:color="auto" w:fill="auto"/>
          </w:tcPr>
          <w:p w14:paraId="71B1B301" w14:textId="5C183D0B" w:rsidR="00804372" w:rsidRPr="00804372" w:rsidRDefault="008E2FD6" w:rsidP="00DD0430">
            <w:pPr>
              <w:pStyle w:val="SIText"/>
            </w:pPr>
            <w:r w:rsidRPr="000F7282">
              <w:t xml:space="preserve">1. </w:t>
            </w:r>
            <w:r w:rsidR="00026A17">
              <w:t>Prepare for work</w:t>
            </w:r>
            <w:r w:rsidR="00804372" w:rsidRPr="00804372">
              <w:t xml:space="preserve"> </w:t>
            </w:r>
          </w:p>
          <w:p w14:paraId="75A990FC" w14:textId="3C37328E" w:rsidR="00956978" w:rsidRPr="00956978" w:rsidRDefault="00956978" w:rsidP="00DD0430">
            <w:pPr>
              <w:pStyle w:val="SIText"/>
            </w:pPr>
          </w:p>
        </w:tc>
        <w:tc>
          <w:tcPr>
            <w:tcW w:w="3604" w:type="pct"/>
            <w:shd w:val="clear" w:color="auto" w:fill="auto"/>
          </w:tcPr>
          <w:p w14:paraId="661CBD92" w14:textId="77777777" w:rsidR="00A13C6D" w:rsidRPr="00A13C6D" w:rsidRDefault="00A13C6D" w:rsidP="00DD0430">
            <w:pPr>
              <w:pStyle w:val="SIText"/>
            </w:pPr>
            <w:r w:rsidRPr="00A13C6D">
              <w:t>1.1 Review work order, workplace health and safety, environmental protection and emergency procedures to determine job requirements and, where required, seek clarification from appropriate personnel</w:t>
            </w:r>
          </w:p>
          <w:p w14:paraId="77A17243" w14:textId="77777777" w:rsidR="00A13C6D" w:rsidRPr="00A13C6D" w:rsidRDefault="00A13C6D" w:rsidP="00DD0430">
            <w:pPr>
              <w:pStyle w:val="SIText"/>
            </w:pPr>
            <w:r w:rsidRPr="00A13C6D">
              <w:t xml:space="preserve">1.2 Identify and report hazards according to workplace health and safety requirements to maintain safe work practices </w:t>
            </w:r>
          </w:p>
          <w:p w14:paraId="18A49BA9" w14:textId="4B854451" w:rsidR="00026A17" w:rsidRPr="00026A17" w:rsidRDefault="00026A17" w:rsidP="00DD0430">
            <w:pPr>
              <w:pStyle w:val="SIText"/>
            </w:pPr>
            <w:r w:rsidRPr="00030D04">
              <w:t>1.</w:t>
            </w:r>
            <w:r w:rsidR="00A13C6D">
              <w:t>3</w:t>
            </w:r>
            <w:r w:rsidRPr="00026A17">
              <w:t xml:space="preserve"> Consult with appropriate personnel to ensure that work is coordinated effectively with others in the workplace</w:t>
            </w:r>
          </w:p>
          <w:p w14:paraId="3BE605C6" w14:textId="43CCE039" w:rsidR="00066E41" w:rsidRPr="00273F5F" w:rsidRDefault="00026A17" w:rsidP="00DD0430">
            <w:pPr>
              <w:pStyle w:val="SIText"/>
            </w:pPr>
            <w:r>
              <w:t>1.</w:t>
            </w:r>
            <w:r w:rsidR="00A13C6D">
              <w:t>4</w:t>
            </w:r>
            <w:r>
              <w:t xml:space="preserve"> </w:t>
            </w:r>
            <w:r w:rsidR="00804372" w:rsidRPr="00804372">
              <w:t>Confirm availability of</w:t>
            </w:r>
            <w:r w:rsidR="00804372" w:rsidRPr="0055709E">
              <w:t xml:space="preserve"> </w:t>
            </w:r>
            <w:r w:rsidR="0034757F">
              <w:t xml:space="preserve">computer </w:t>
            </w:r>
            <w:r w:rsidR="000533C4">
              <w:t xml:space="preserve">hardware and </w:t>
            </w:r>
            <w:r w:rsidR="00804372" w:rsidRPr="0055709E">
              <w:t>software required for task</w:t>
            </w:r>
          </w:p>
          <w:p w14:paraId="6A25CCA8" w14:textId="25C2C393" w:rsidR="00066E41" w:rsidRDefault="00066E41" w:rsidP="00DD0430">
            <w:pPr>
              <w:pStyle w:val="SIText"/>
            </w:pPr>
            <w:r>
              <w:t>1.</w:t>
            </w:r>
            <w:r w:rsidR="00A13C6D">
              <w:t>5</w:t>
            </w:r>
            <w:r w:rsidRPr="00066E41">
              <w:t xml:space="preserve"> Check software, hardware</w:t>
            </w:r>
            <w:r>
              <w:t xml:space="preserve"> and </w:t>
            </w:r>
            <w:r w:rsidRPr="00066E41">
              <w:t>Internet access</w:t>
            </w:r>
            <w:r>
              <w:t xml:space="preserve"> </w:t>
            </w:r>
            <w:r w:rsidRPr="00066E41">
              <w:t>for serviceability</w:t>
            </w:r>
          </w:p>
          <w:p w14:paraId="7A6ED6D1" w14:textId="42BC772E" w:rsidR="00712BA3" w:rsidRPr="00956978" w:rsidRDefault="00066E41" w:rsidP="00DD0430">
            <w:pPr>
              <w:pStyle w:val="SIText"/>
            </w:pPr>
            <w:r>
              <w:t>1.</w:t>
            </w:r>
            <w:r w:rsidR="00A13C6D">
              <w:t>6</w:t>
            </w:r>
            <w:r>
              <w:t xml:space="preserve"> Confirm functionality of antivirus software and procedures</w:t>
            </w:r>
            <w:del w:id="11" w:author="Rob Stowell" w:date="2019-12-05T14:57:00Z">
              <w:r w:rsidDel="00712BA3">
                <w:delText>.</w:delText>
              </w:r>
            </w:del>
            <w:ins w:id="12" w:author="Rob Stowell" w:date="2019-12-05T14:58:00Z">
              <w:r w:rsidR="00712BA3">
                <w:t>.</w:t>
              </w:r>
            </w:ins>
          </w:p>
        </w:tc>
      </w:tr>
      <w:tr w:rsidR="001947B1" w:rsidRPr="00963A46" w14:paraId="7AB440D3" w14:textId="77777777" w:rsidTr="000F0E96">
        <w:trPr>
          <w:cantSplit/>
        </w:trPr>
        <w:tc>
          <w:tcPr>
            <w:tcW w:w="1396" w:type="pct"/>
            <w:shd w:val="clear" w:color="auto" w:fill="auto"/>
          </w:tcPr>
          <w:p w14:paraId="65FE72C8" w14:textId="7CF2F961" w:rsidR="00804372" w:rsidRPr="00804372" w:rsidRDefault="001E41B6" w:rsidP="00DD0430">
            <w:pPr>
              <w:pStyle w:val="SIText"/>
            </w:pPr>
            <w:r>
              <w:t>2</w:t>
            </w:r>
            <w:r w:rsidR="001947B1" w:rsidRPr="001947B1">
              <w:t xml:space="preserve">. </w:t>
            </w:r>
            <w:r w:rsidR="00804372" w:rsidRPr="0055709E">
              <w:t xml:space="preserve">Use software </w:t>
            </w:r>
            <w:r w:rsidR="00804372" w:rsidRPr="00804372">
              <w:t xml:space="preserve">package to </w:t>
            </w:r>
            <w:r w:rsidR="007B0636">
              <w:t>process</w:t>
            </w:r>
            <w:r w:rsidR="00804372" w:rsidRPr="00804372">
              <w:t xml:space="preserve"> StanForD compatible production data</w:t>
            </w:r>
          </w:p>
          <w:p w14:paraId="6EE9035C" w14:textId="74137A76" w:rsidR="001947B1" w:rsidRPr="001947B1" w:rsidRDefault="001947B1" w:rsidP="00DD0430">
            <w:pPr>
              <w:pStyle w:val="SIText"/>
            </w:pPr>
          </w:p>
        </w:tc>
        <w:tc>
          <w:tcPr>
            <w:tcW w:w="3604" w:type="pct"/>
            <w:shd w:val="clear" w:color="auto" w:fill="auto"/>
          </w:tcPr>
          <w:p w14:paraId="4721E8CC" w14:textId="44B86781" w:rsidR="00A13C6D" w:rsidRPr="00A13C6D" w:rsidRDefault="00A13C6D" w:rsidP="00DD0430">
            <w:pPr>
              <w:pStyle w:val="SIText"/>
            </w:pPr>
            <w:r>
              <w:t xml:space="preserve">2.1 </w:t>
            </w:r>
            <w:r w:rsidRPr="00A13C6D">
              <w:t>Open software from a laptop computer, personal computer or network terminal</w:t>
            </w:r>
          </w:p>
          <w:p w14:paraId="57A2A325" w14:textId="59BDCE9B" w:rsidR="00A13C6D" w:rsidRPr="00A13C6D" w:rsidRDefault="00A13C6D" w:rsidP="00DD0430">
            <w:pPr>
              <w:pStyle w:val="SIText"/>
            </w:pPr>
            <w:r w:rsidRPr="00A13C6D">
              <w:t>2.</w:t>
            </w:r>
            <w:ins w:id="13" w:author="Rob Stowell" w:date="2019-12-05T14:04:00Z">
              <w:r w:rsidR="00720641">
                <w:t>2</w:t>
              </w:r>
            </w:ins>
            <w:del w:id="14" w:author="Rob Stowell" w:date="2019-12-05T14:04:00Z">
              <w:r w:rsidRPr="00A13C6D" w:rsidDel="00720641">
                <w:delText>3</w:delText>
              </w:r>
            </w:del>
            <w:r w:rsidRPr="00A13C6D">
              <w:t xml:space="preserve"> Use operator manual and online help function to locate details of software features and instructions for use </w:t>
            </w:r>
          </w:p>
          <w:p w14:paraId="570E0D79" w14:textId="50F954D4" w:rsidR="00A13C6D" w:rsidRPr="00A13C6D" w:rsidRDefault="00026A17" w:rsidP="00DD0430">
            <w:pPr>
              <w:pStyle w:val="SIText"/>
            </w:pPr>
            <w:r>
              <w:t>2.</w:t>
            </w:r>
            <w:r w:rsidR="00A13C6D">
              <w:t>3</w:t>
            </w:r>
            <w:r>
              <w:t xml:space="preserve"> </w:t>
            </w:r>
            <w:r w:rsidR="00A13C6D" w:rsidRPr="00A13C6D">
              <w:t>Receive and transfer data files from email to software package</w:t>
            </w:r>
          </w:p>
          <w:p w14:paraId="0F141D31" w14:textId="54CBA5B1" w:rsidR="007B0636" w:rsidRDefault="00026A17" w:rsidP="00DD0430">
            <w:pPr>
              <w:pStyle w:val="SIText"/>
            </w:pPr>
            <w:r>
              <w:t xml:space="preserve">2.4 Confirm </w:t>
            </w:r>
            <w:r w:rsidR="00B72A1F" w:rsidRPr="00CF3A3F">
              <w:t>wood flow</w:t>
            </w:r>
            <w:r w:rsidR="007B0636" w:rsidRPr="00CF3A3F">
              <w:t xml:space="preserve"> planning and production </w:t>
            </w:r>
            <w:r w:rsidR="007B0636">
              <w:t>data requirements according to work order or work instructions</w:t>
            </w:r>
          </w:p>
          <w:p w14:paraId="4D30ED8E" w14:textId="15700C2E" w:rsidR="00804372" w:rsidRPr="00804372" w:rsidRDefault="007B0636" w:rsidP="00DD0430">
            <w:pPr>
              <w:pStyle w:val="SIText"/>
            </w:pPr>
            <w:r>
              <w:t>2.</w:t>
            </w:r>
            <w:r w:rsidR="00026A17">
              <w:t>5</w:t>
            </w:r>
            <w:r>
              <w:t xml:space="preserve"> </w:t>
            </w:r>
            <w:r w:rsidR="00804372" w:rsidRPr="00804372">
              <w:t>Access</w:t>
            </w:r>
            <w:r w:rsidR="00804372" w:rsidRPr="0055709E">
              <w:t xml:space="preserve"> </w:t>
            </w:r>
            <w:r w:rsidR="00804372" w:rsidRPr="00804372">
              <w:t xml:space="preserve">StanForD compliant </w:t>
            </w:r>
            <w:r w:rsidR="00804372" w:rsidRPr="0055709E">
              <w:t>data</w:t>
            </w:r>
            <w:r>
              <w:t xml:space="preserve"> according to </w:t>
            </w:r>
            <w:ins w:id="15" w:author="Rob Stowell" w:date="2019-12-05T14:58:00Z">
              <w:r w:rsidR="00712BA3">
                <w:t xml:space="preserve">work requirements and </w:t>
              </w:r>
            </w:ins>
            <w:r>
              <w:t>software developer guidelines</w:t>
            </w:r>
          </w:p>
          <w:p w14:paraId="0CAA32DE" w14:textId="6E1F2677" w:rsidR="00107153" w:rsidRDefault="00804372" w:rsidP="00DD0430">
            <w:pPr>
              <w:pStyle w:val="SIText"/>
            </w:pPr>
            <w:r>
              <w:t>2.</w:t>
            </w:r>
            <w:r w:rsidR="00026A17">
              <w:t>6</w:t>
            </w:r>
            <w:r>
              <w:t xml:space="preserve"> </w:t>
            </w:r>
            <w:r w:rsidRPr="0055709E">
              <w:t xml:space="preserve">Use </w:t>
            </w:r>
            <w:r w:rsidRPr="00804372">
              <w:t xml:space="preserve">software </w:t>
            </w:r>
            <w:r w:rsidRPr="0055709E">
              <w:t xml:space="preserve">application features </w:t>
            </w:r>
            <w:r w:rsidRPr="00804372">
              <w:t>to process data</w:t>
            </w:r>
            <w:r w:rsidR="007B0636">
              <w:t xml:space="preserve"> according to software developer guidelines</w:t>
            </w:r>
            <w:ins w:id="16" w:author="Rob Stowell" w:date="2019-12-05T14:04:00Z">
              <w:r w:rsidR="00720641">
                <w:t xml:space="preserve"> and workplace requirements</w:t>
              </w:r>
            </w:ins>
          </w:p>
          <w:p w14:paraId="2A07722F" w14:textId="44C81974" w:rsidR="001947B1" w:rsidRPr="001947B1" w:rsidRDefault="00107153" w:rsidP="00DD0430">
            <w:pPr>
              <w:pStyle w:val="SIText"/>
            </w:pPr>
            <w:r>
              <w:t>2.7 Perform r</w:t>
            </w:r>
            <w:r w:rsidRPr="00107153">
              <w:t xml:space="preserve">outine checks to ensure accuracy of information </w:t>
            </w:r>
            <w:r w:rsidR="00DD0430">
              <w:t>according to</w:t>
            </w:r>
            <w:r w:rsidRPr="00107153">
              <w:t xml:space="preserve"> quality requirements</w:t>
            </w:r>
          </w:p>
        </w:tc>
      </w:tr>
      <w:tr w:rsidR="00956978" w:rsidRPr="00963A46" w14:paraId="1438C983" w14:textId="77777777" w:rsidTr="000F0E96">
        <w:trPr>
          <w:cantSplit/>
        </w:trPr>
        <w:tc>
          <w:tcPr>
            <w:tcW w:w="1396" w:type="pct"/>
            <w:shd w:val="clear" w:color="auto" w:fill="auto"/>
          </w:tcPr>
          <w:p w14:paraId="196AA4EA" w14:textId="2C405243" w:rsidR="00804372" w:rsidRPr="00804372" w:rsidRDefault="001E41B6" w:rsidP="00DD0430">
            <w:pPr>
              <w:pStyle w:val="SIText"/>
            </w:pPr>
            <w:r>
              <w:lastRenderedPageBreak/>
              <w:t>3</w:t>
            </w:r>
            <w:r w:rsidR="008E2FD6" w:rsidRPr="000F7282">
              <w:t xml:space="preserve">. </w:t>
            </w:r>
            <w:r w:rsidR="00804372" w:rsidRPr="0055709E">
              <w:t xml:space="preserve">Produce </w:t>
            </w:r>
            <w:ins w:id="17" w:author="Rob Stowell" w:date="2019-12-05T14:06:00Z">
              <w:r w:rsidR="00720641">
                <w:t xml:space="preserve">and </w:t>
              </w:r>
            </w:ins>
            <w:ins w:id="18" w:author="Rob Stowell" w:date="2019-12-05T14:10:00Z">
              <w:r w:rsidR="00720641">
                <w:t>in</w:t>
              </w:r>
            </w:ins>
            <w:ins w:id="19" w:author="Rob Stowell" w:date="2019-12-05T14:11:00Z">
              <w:r w:rsidR="00720641">
                <w:t>terpret</w:t>
              </w:r>
            </w:ins>
            <w:ins w:id="20" w:author="Rob Stowell" w:date="2019-12-05T14:06:00Z">
              <w:r w:rsidR="00720641">
                <w:t xml:space="preserve"> </w:t>
              </w:r>
            </w:ins>
            <w:r w:rsidR="00804372" w:rsidRPr="0055709E">
              <w:t xml:space="preserve">reports of processed </w:t>
            </w:r>
            <w:r w:rsidR="007B0636">
              <w:t xml:space="preserve">production </w:t>
            </w:r>
            <w:r w:rsidR="00804372" w:rsidRPr="0055709E">
              <w:t>data</w:t>
            </w:r>
          </w:p>
          <w:p w14:paraId="2BB7E69E" w14:textId="4821243C" w:rsidR="00956978" w:rsidRPr="00956978" w:rsidRDefault="00956978" w:rsidP="00DD0430">
            <w:pPr>
              <w:pStyle w:val="SIText"/>
            </w:pPr>
          </w:p>
        </w:tc>
        <w:tc>
          <w:tcPr>
            <w:tcW w:w="3604" w:type="pct"/>
            <w:shd w:val="clear" w:color="auto" w:fill="auto"/>
          </w:tcPr>
          <w:p w14:paraId="7A878857" w14:textId="3414A51D" w:rsidR="00804372" w:rsidRPr="00804372" w:rsidDel="00720641" w:rsidRDefault="00761D10" w:rsidP="00DD0430">
            <w:pPr>
              <w:pStyle w:val="SIText"/>
              <w:rPr>
                <w:del w:id="21" w:author="Rob Stowell" w:date="2019-12-05T14:09:00Z"/>
              </w:rPr>
            </w:pPr>
            <w:del w:id="22" w:author="Rob Stowell" w:date="2019-12-05T14:09:00Z">
              <w:r w:rsidDel="00720641">
                <w:delText>3</w:delText>
              </w:r>
              <w:r w:rsidRPr="00761D10" w:rsidDel="00720641">
                <w:delText xml:space="preserve">.1 </w:delText>
              </w:r>
              <w:r w:rsidR="00804372" w:rsidRPr="00804372" w:rsidDel="00720641">
                <w:delText xml:space="preserve">Conduct production and </w:delText>
              </w:r>
              <w:r w:rsidR="00B72A1F" w:rsidRPr="0055709E" w:rsidDel="00720641">
                <w:delText>wood flow</w:delText>
              </w:r>
              <w:r w:rsidR="00804372" w:rsidRPr="0055709E" w:rsidDel="00720641">
                <w:delText xml:space="preserve"> </w:delText>
              </w:r>
              <w:r w:rsidR="00804372" w:rsidRPr="00804372" w:rsidDel="00720641">
                <w:delText>analysis</w:delText>
              </w:r>
              <w:r w:rsidR="00804372" w:rsidRPr="0055709E" w:rsidDel="00720641">
                <w:delText xml:space="preserve"> using features of software package</w:delText>
              </w:r>
            </w:del>
          </w:p>
          <w:p w14:paraId="3C865A48" w14:textId="170F1969" w:rsidR="00804372" w:rsidRPr="00804372" w:rsidRDefault="00804372" w:rsidP="00DD0430">
            <w:pPr>
              <w:pStyle w:val="SIText"/>
            </w:pPr>
            <w:r>
              <w:t>3.</w:t>
            </w:r>
            <w:ins w:id="23" w:author="Rob Stowell" w:date="2019-12-05T14:09:00Z">
              <w:r w:rsidR="00720641">
                <w:t>1</w:t>
              </w:r>
            </w:ins>
            <w:del w:id="24" w:author="Rob Stowell" w:date="2019-12-05T14:09:00Z">
              <w:r w:rsidDel="00720641">
                <w:delText>2</w:delText>
              </w:r>
            </w:del>
            <w:r>
              <w:t xml:space="preserve"> </w:t>
            </w:r>
            <w:r w:rsidRPr="0055709E">
              <w:t xml:space="preserve">Select options for constructing data </w:t>
            </w:r>
            <w:r w:rsidRPr="00804372">
              <w:t xml:space="preserve">production and </w:t>
            </w:r>
            <w:r w:rsidR="00B72A1F" w:rsidRPr="00804372">
              <w:t>wood flow</w:t>
            </w:r>
            <w:r w:rsidRPr="00804372">
              <w:t xml:space="preserve"> </w:t>
            </w:r>
            <w:r w:rsidRPr="0055709E">
              <w:t>reports</w:t>
            </w:r>
            <w:r w:rsidRPr="00804372">
              <w:t xml:space="preserve"> </w:t>
            </w:r>
            <w:r w:rsidRPr="0055709E">
              <w:t xml:space="preserve">according to </w:t>
            </w:r>
            <w:r w:rsidRPr="00804372">
              <w:t xml:space="preserve">software developer guidelines and </w:t>
            </w:r>
            <w:r w:rsidRPr="0055709E">
              <w:t>workplace</w:t>
            </w:r>
            <w:r w:rsidRPr="00804372">
              <w:t xml:space="preserve"> procedures</w:t>
            </w:r>
          </w:p>
          <w:p w14:paraId="09424C8F" w14:textId="5434CCAC" w:rsidR="00804372" w:rsidRPr="00303D38" w:rsidRDefault="00804372" w:rsidP="00DD0430">
            <w:pPr>
              <w:pStyle w:val="SIText"/>
            </w:pPr>
            <w:r>
              <w:t>3.</w:t>
            </w:r>
            <w:ins w:id="25" w:author="Rob Stowell" w:date="2019-12-05T14:09:00Z">
              <w:r w:rsidR="00720641">
                <w:t>2</w:t>
              </w:r>
            </w:ins>
            <w:del w:id="26" w:author="Rob Stowell" w:date="2019-12-05T14:09:00Z">
              <w:r w:rsidDel="00720641">
                <w:delText>3</w:delText>
              </w:r>
            </w:del>
            <w:r>
              <w:t xml:space="preserve"> </w:t>
            </w:r>
            <w:r w:rsidRPr="00804372">
              <w:t xml:space="preserve">Generate reports of </w:t>
            </w:r>
            <w:r w:rsidRPr="00303D38">
              <w:t xml:space="preserve">production and </w:t>
            </w:r>
            <w:r w:rsidR="00B72A1F" w:rsidRPr="00303D38">
              <w:t>wood flow</w:t>
            </w:r>
            <w:r w:rsidRPr="00303D38">
              <w:t xml:space="preserve"> across sites, machines and time</w:t>
            </w:r>
            <w:ins w:id="27" w:author="Rob Stowell" w:date="2019-12-05T14:09:00Z">
              <w:r w:rsidR="00720641">
                <w:t xml:space="preserve"> </w:t>
              </w:r>
              <w:r w:rsidR="00720641" w:rsidRPr="00720641">
                <w:t>using features of software package</w:t>
              </w:r>
            </w:ins>
            <w:ins w:id="28" w:author="Rob Stowell" w:date="2019-12-05T14:10:00Z">
              <w:r w:rsidR="00720641">
                <w:t xml:space="preserve"> </w:t>
              </w:r>
            </w:ins>
          </w:p>
          <w:p w14:paraId="2823A814" w14:textId="01A39A4D" w:rsidR="00720641" w:rsidRPr="00720641" w:rsidRDefault="00720641" w:rsidP="00720641">
            <w:pPr>
              <w:pStyle w:val="SIText"/>
              <w:rPr>
                <w:ins w:id="29" w:author="Rob Stowell" w:date="2019-12-05T14:09:00Z"/>
              </w:rPr>
            </w:pPr>
            <w:ins w:id="30" w:author="Rob Stowell" w:date="2019-12-05T14:09:00Z">
              <w:r w:rsidRPr="00720641">
                <w:t>3.</w:t>
              </w:r>
            </w:ins>
            <w:ins w:id="31" w:author="Rob Stowell" w:date="2019-12-05T14:10:00Z">
              <w:r>
                <w:t>3</w:t>
              </w:r>
            </w:ins>
            <w:ins w:id="32" w:author="Rob Stowell" w:date="2019-12-05T14:09:00Z">
              <w:r w:rsidRPr="00720641">
                <w:t xml:space="preserve"> </w:t>
              </w:r>
              <w:r>
                <w:t>I</w:t>
              </w:r>
              <w:r w:rsidRPr="00720641">
                <w:t xml:space="preserve">nterpret reports of production and wood flow across sites, machines and time </w:t>
              </w:r>
            </w:ins>
          </w:p>
          <w:p w14:paraId="31D6B05E" w14:textId="02CA0FD8" w:rsidR="00956978" w:rsidRPr="00956978" w:rsidRDefault="00804372" w:rsidP="00DD0430">
            <w:pPr>
              <w:pStyle w:val="SIText"/>
            </w:pPr>
            <w:r>
              <w:t>3.</w:t>
            </w:r>
            <w:ins w:id="33" w:author="Rob Stowell" w:date="2019-12-05T14:10:00Z">
              <w:r w:rsidR="00720641">
                <w:t>4</w:t>
              </w:r>
            </w:ins>
            <w:del w:id="34" w:author="Rob Stowell" w:date="2019-12-05T14:09:00Z">
              <w:r w:rsidR="00A13C6D" w:rsidDel="00720641">
                <w:delText>11</w:delText>
              </w:r>
            </w:del>
            <w:r>
              <w:t xml:space="preserve"> </w:t>
            </w:r>
            <w:r w:rsidRPr="0055709E">
              <w:t xml:space="preserve">Reference data sources according to </w:t>
            </w:r>
            <w:r w:rsidRPr="00804372">
              <w:t xml:space="preserve">software developer guidelines and </w:t>
            </w:r>
            <w:r w:rsidRPr="0055709E">
              <w:t>workplace</w:t>
            </w:r>
            <w:r w:rsidRPr="00804372">
              <w:t xml:space="preserve"> procedures</w:t>
            </w:r>
          </w:p>
        </w:tc>
      </w:tr>
      <w:tr w:rsidR="008E2FD6" w:rsidRPr="00963A46" w14:paraId="71ECCAE7" w14:textId="77777777" w:rsidTr="000F0E96">
        <w:trPr>
          <w:cantSplit/>
        </w:trPr>
        <w:tc>
          <w:tcPr>
            <w:tcW w:w="1396" w:type="pct"/>
            <w:shd w:val="clear" w:color="auto" w:fill="auto"/>
          </w:tcPr>
          <w:p w14:paraId="3BD8FEDB" w14:textId="0CF37507" w:rsidR="008E2FD6" w:rsidRPr="000F7282" w:rsidRDefault="005E6BE4" w:rsidP="00DD0430">
            <w:pPr>
              <w:pStyle w:val="SIText"/>
            </w:pPr>
            <w:r>
              <w:t>4</w:t>
            </w:r>
            <w:r w:rsidR="008E2FD6" w:rsidRPr="000F7282">
              <w:t xml:space="preserve">. </w:t>
            </w:r>
            <w:r w:rsidR="007B0636">
              <w:t>Maintain</w:t>
            </w:r>
            <w:r w:rsidR="00804372" w:rsidRPr="0055709E">
              <w:t xml:space="preserve"> record</w:t>
            </w:r>
            <w:r w:rsidR="007B0636">
              <w:t>s</w:t>
            </w:r>
            <w:r w:rsidR="00804372" w:rsidRPr="0055709E">
              <w:t xml:space="preserve"> </w:t>
            </w:r>
          </w:p>
        </w:tc>
        <w:tc>
          <w:tcPr>
            <w:tcW w:w="3604" w:type="pct"/>
            <w:shd w:val="clear" w:color="auto" w:fill="auto"/>
          </w:tcPr>
          <w:p w14:paraId="506C5F38" w14:textId="2EFF183B" w:rsidR="00804372" w:rsidRPr="00804372" w:rsidRDefault="009F63A8" w:rsidP="00DD0430">
            <w:pPr>
              <w:pStyle w:val="SIText"/>
            </w:pPr>
            <w:r w:rsidRPr="009F63A8">
              <w:t xml:space="preserve">4.1 </w:t>
            </w:r>
            <w:r w:rsidR="00804372" w:rsidRPr="0055709E">
              <w:t xml:space="preserve">Maintain archived data according to </w:t>
            </w:r>
            <w:r w:rsidR="00026A17" w:rsidRPr="00804372">
              <w:t xml:space="preserve">software developer guidelines </w:t>
            </w:r>
            <w:r w:rsidR="00026A17">
              <w:t xml:space="preserve">and </w:t>
            </w:r>
            <w:r w:rsidR="00804372" w:rsidRPr="0055709E">
              <w:t>workplace standard procedures</w:t>
            </w:r>
          </w:p>
          <w:p w14:paraId="0EB5DD05" w14:textId="2C1C8B20" w:rsidR="008E2FD6" w:rsidRPr="000F7282" w:rsidRDefault="00804372" w:rsidP="00DD0430">
            <w:pPr>
              <w:pStyle w:val="SIText"/>
            </w:pPr>
            <w:r>
              <w:t xml:space="preserve">4.2 </w:t>
            </w:r>
            <w:r w:rsidRPr="0055709E">
              <w:t xml:space="preserve">Maintain hard copy data according to </w:t>
            </w:r>
            <w:r w:rsidR="00026A17" w:rsidRPr="00804372">
              <w:t xml:space="preserve">software developer guidelines </w:t>
            </w:r>
            <w:r w:rsidR="00026A17">
              <w:t xml:space="preserve">and </w:t>
            </w:r>
            <w:r w:rsidRPr="0055709E">
              <w:t>workplace standard procedures</w:t>
            </w:r>
          </w:p>
        </w:tc>
      </w:tr>
    </w:tbl>
    <w:p w14:paraId="66071BCA" w14:textId="2A7304A7" w:rsidR="005F771F" w:rsidDel="00A13C6D" w:rsidRDefault="005F771F" w:rsidP="005F771F">
      <w:pPr>
        <w:pStyle w:val="SIText"/>
        <w:rPr>
          <w:del w:id="35" w:author="Rob Stowell" w:date="2019-11-26T12:19:00Z"/>
        </w:rPr>
      </w:pPr>
    </w:p>
    <w:p w14:paraId="39C1EED2" w14:textId="4C5FEAB5" w:rsidR="005F771F" w:rsidRPr="000754EC" w:rsidDel="00A13C6D" w:rsidRDefault="005F771F" w:rsidP="000754EC">
      <w:pPr>
        <w:rPr>
          <w:del w:id="36" w:author="Rob Stowell" w:date="2019-11-26T12:19:00Z"/>
        </w:rPr>
      </w:pPr>
      <w:del w:id="37" w:author="Rob Stowell" w:date="2019-11-26T12:19:00Z">
        <w:r w:rsidDel="00A13C6D">
          <w:br w:type="page"/>
        </w:r>
      </w:del>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0F0E96">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FB2D3CA" w:rsidR="00F1480E" w:rsidRPr="00C126C2" w:rsidRDefault="00C126C2" w:rsidP="000754EC">
            <w:pPr>
              <w:rPr>
                <w:rStyle w:val="SIText-Italic"/>
                <w:rFonts w:eastAsiaTheme="majorEastAsia"/>
              </w:rPr>
            </w:pPr>
            <w:r w:rsidRPr="00C126C2">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0F0E96">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0F0E96">
        <w:tc>
          <w:tcPr>
            <w:tcW w:w="1396" w:type="pct"/>
          </w:tcPr>
          <w:p w14:paraId="05506C0F" w14:textId="50DF049F" w:rsidR="00EE4378" w:rsidRPr="00EE4378" w:rsidRDefault="00EE4378" w:rsidP="00C126C2">
            <w:pPr>
              <w:pStyle w:val="SIText"/>
            </w:pPr>
            <w:r w:rsidRPr="00EE4378">
              <w:t>Reading</w:t>
            </w:r>
          </w:p>
        </w:tc>
        <w:tc>
          <w:tcPr>
            <w:tcW w:w="3604" w:type="pct"/>
          </w:tcPr>
          <w:p w14:paraId="794E3285" w14:textId="6283EA21" w:rsidR="00EE4378" w:rsidRPr="00EE4378" w:rsidRDefault="00EE4378" w:rsidP="003939C8">
            <w:pPr>
              <w:pStyle w:val="SIBulletList1"/>
            </w:pPr>
            <w:r w:rsidRPr="00EE4378">
              <w:t>Read operating procedures</w:t>
            </w:r>
            <w:r w:rsidR="000533C4">
              <w:t>, online help</w:t>
            </w:r>
            <w:r w:rsidRPr="00EE4378">
              <w:t xml:space="preserve"> and/or </w:t>
            </w:r>
            <w:r w:rsidR="000533C4">
              <w:t>software developer</w:t>
            </w:r>
            <w:r w:rsidR="000533C4" w:rsidRPr="00EE4378">
              <w:t xml:space="preserve"> </w:t>
            </w:r>
            <w:r w:rsidRPr="00EE4378">
              <w:t xml:space="preserve">instructions </w:t>
            </w:r>
          </w:p>
        </w:tc>
      </w:tr>
      <w:tr w:rsidR="00EE4378" w:rsidRPr="00336FCA" w:rsidDel="00423CB2" w14:paraId="0D6F7E2E" w14:textId="77777777" w:rsidTr="000F0E96">
        <w:tc>
          <w:tcPr>
            <w:tcW w:w="1396" w:type="pct"/>
          </w:tcPr>
          <w:p w14:paraId="64C786EC" w14:textId="16C12AF8" w:rsidR="00EE4378" w:rsidRPr="00EE4378" w:rsidRDefault="00EE4378" w:rsidP="00C126C2">
            <w:pPr>
              <w:pStyle w:val="SIText"/>
            </w:pPr>
            <w:r w:rsidRPr="00EE4378">
              <w:t>Writing</w:t>
            </w:r>
          </w:p>
        </w:tc>
        <w:tc>
          <w:tcPr>
            <w:tcW w:w="3604" w:type="pct"/>
          </w:tcPr>
          <w:p w14:paraId="558FEC77" w14:textId="3854512B" w:rsidR="00EE4378" w:rsidRPr="00EE4378" w:rsidRDefault="00841770" w:rsidP="003939C8">
            <w:pPr>
              <w:pStyle w:val="SIBulletList1"/>
            </w:pPr>
            <w:r w:rsidRPr="00841770">
              <w:t xml:space="preserve">Enter routine text and technical terms </w:t>
            </w:r>
            <w:r>
              <w:t xml:space="preserve">production and </w:t>
            </w:r>
            <w:r w:rsidR="00B72A1F">
              <w:t>wood flow</w:t>
            </w:r>
            <w:r>
              <w:t xml:space="preserve"> planning reports </w:t>
            </w:r>
          </w:p>
        </w:tc>
      </w:tr>
      <w:tr w:rsidR="00EE4378" w:rsidRPr="00336FCA" w:rsidDel="00423CB2" w14:paraId="277F104A" w14:textId="77777777" w:rsidTr="000F0E96">
        <w:tc>
          <w:tcPr>
            <w:tcW w:w="1396" w:type="pct"/>
          </w:tcPr>
          <w:p w14:paraId="7AD85057" w14:textId="0B9A3274" w:rsidR="00EE4378" w:rsidRPr="00EE4378" w:rsidRDefault="00EE4378" w:rsidP="00C126C2">
            <w:pPr>
              <w:pStyle w:val="SIText"/>
            </w:pPr>
            <w:r w:rsidRPr="00EE4378">
              <w:t>Oral Communication</w:t>
            </w:r>
          </w:p>
        </w:tc>
        <w:tc>
          <w:tcPr>
            <w:tcW w:w="3604" w:type="pct"/>
          </w:tcPr>
          <w:p w14:paraId="578F1756" w14:textId="15BAB7DD" w:rsidR="00EE4378" w:rsidRPr="00EE4378" w:rsidRDefault="00EE4378" w:rsidP="003939C8">
            <w:pPr>
              <w:pStyle w:val="SIBulletList1"/>
            </w:pPr>
            <w:r w:rsidRPr="00EE4378">
              <w:t xml:space="preserve">Ask questions to clarify </w:t>
            </w:r>
            <w:r w:rsidR="000533C4">
              <w:t xml:space="preserve">data requirements and harvester header, production and </w:t>
            </w:r>
            <w:r w:rsidR="00B72A1F">
              <w:t>wood flow</w:t>
            </w:r>
            <w:r w:rsidR="000533C4">
              <w:t xml:space="preserve"> information</w:t>
            </w:r>
          </w:p>
        </w:tc>
      </w:tr>
      <w:tr w:rsidR="00EE4378" w:rsidRPr="00336FCA" w:rsidDel="00423CB2" w14:paraId="244CFD3A" w14:textId="77777777" w:rsidTr="000F0E96">
        <w:tc>
          <w:tcPr>
            <w:tcW w:w="1396" w:type="pct"/>
          </w:tcPr>
          <w:p w14:paraId="53959F1A" w14:textId="358E551F" w:rsidR="00EE4378" w:rsidRPr="00EE4378" w:rsidRDefault="00EE4378" w:rsidP="00C126C2">
            <w:pPr>
              <w:pStyle w:val="SIText"/>
            </w:pPr>
            <w:r w:rsidRPr="00EE4378">
              <w:t>Numeracy</w:t>
            </w:r>
          </w:p>
        </w:tc>
        <w:tc>
          <w:tcPr>
            <w:tcW w:w="3604" w:type="pct"/>
          </w:tcPr>
          <w:p w14:paraId="2E0581B0" w14:textId="372C5993" w:rsidR="00EE4378" w:rsidRPr="00EE4378" w:rsidRDefault="00EE4378" w:rsidP="003939C8">
            <w:pPr>
              <w:pStyle w:val="SIBulletList1"/>
            </w:pPr>
            <w:r w:rsidRPr="00EE4378">
              <w:t xml:space="preserve">Interpret </w:t>
            </w:r>
            <w:r w:rsidR="00A4234E">
              <w:t xml:space="preserve">numerical and graphical information </w:t>
            </w:r>
            <w:r w:rsidR="000533C4">
              <w:t xml:space="preserve">related to production and </w:t>
            </w:r>
            <w:r w:rsidR="00B72A1F">
              <w:t>wood flow</w:t>
            </w:r>
            <w:r w:rsidR="000533C4">
              <w:t xml:space="preserve"> planning</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AB7311" w14:paraId="5ED78238" w14:textId="77777777" w:rsidTr="00F33FF2">
        <w:tc>
          <w:tcPr>
            <w:tcW w:w="1028" w:type="pct"/>
          </w:tcPr>
          <w:p w14:paraId="257DA401" w14:textId="5051D577" w:rsidR="00AB7311" w:rsidRPr="00AB7311" w:rsidRDefault="00AB7311" w:rsidP="003A2ECE">
            <w:pPr>
              <w:pStyle w:val="SIText"/>
            </w:pPr>
            <w:r w:rsidRPr="00AB7311">
              <w:t>FWP</w:t>
            </w:r>
            <w:r w:rsidR="003A2ECE">
              <w:t>COT4</w:t>
            </w:r>
            <w:r w:rsidRPr="00AB7311">
              <w:t>XXX Process harvesting optimisation data</w:t>
            </w:r>
          </w:p>
        </w:tc>
        <w:tc>
          <w:tcPr>
            <w:tcW w:w="1105" w:type="pct"/>
          </w:tcPr>
          <w:p w14:paraId="60098EE1" w14:textId="1AA6788B" w:rsidR="00AB7311" w:rsidRPr="00AB7311" w:rsidRDefault="00AB7311" w:rsidP="00AB7311">
            <w:pPr>
              <w:pStyle w:val="SIText"/>
            </w:pPr>
            <w:r w:rsidRPr="00AB7311">
              <w:t>Not applicable</w:t>
            </w:r>
          </w:p>
        </w:tc>
        <w:tc>
          <w:tcPr>
            <w:tcW w:w="1251" w:type="pct"/>
          </w:tcPr>
          <w:p w14:paraId="69BB49BE" w14:textId="7F6B25F6" w:rsidR="00AB7311" w:rsidRPr="00AB7311" w:rsidRDefault="00AB7311" w:rsidP="00AB7311">
            <w:pPr>
              <w:pStyle w:val="SIText"/>
            </w:pPr>
            <w:r w:rsidRPr="00AB7311">
              <w:t>New unit</w:t>
            </w:r>
          </w:p>
        </w:tc>
        <w:tc>
          <w:tcPr>
            <w:tcW w:w="1616" w:type="pct"/>
          </w:tcPr>
          <w:p w14:paraId="5108EF77" w14:textId="4C9C5AC8" w:rsidR="00AB7311" w:rsidRPr="00AB7311" w:rsidRDefault="00AB7311" w:rsidP="00AB7311">
            <w:pPr>
              <w:pStyle w:val="SIText"/>
            </w:pPr>
            <w:r w:rsidRPr="00AB7311">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796D1D7A" w14:textId="77777777" w:rsidTr="00C126C2">
        <w:tc>
          <w:tcPr>
            <w:tcW w:w="1028" w:type="pct"/>
            <w:shd w:val="clear" w:color="auto" w:fill="auto"/>
          </w:tcPr>
          <w:p w14:paraId="2A0BCACA" w14:textId="77777777" w:rsidR="00F1480E" w:rsidRPr="000754EC" w:rsidRDefault="00FD557D" w:rsidP="000754EC">
            <w:pPr>
              <w:pStyle w:val="SIHeading2"/>
            </w:pPr>
            <w:r w:rsidRPr="00CC451E">
              <w:t>L</w:t>
            </w:r>
            <w:r w:rsidRPr="000754EC">
              <w:t>inks</w:t>
            </w:r>
          </w:p>
        </w:tc>
        <w:tc>
          <w:tcPr>
            <w:tcW w:w="3972" w:type="pct"/>
            <w:shd w:val="clear" w:color="auto" w:fill="auto"/>
          </w:tcPr>
          <w:p w14:paraId="216F765C" w14:textId="77777777" w:rsidR="00520E9A" w:rsidRPr="00C126C2" w:rsidRDefault="00520E9A" w:rsidP="00C126C2">
            <w:pPr>
              <w:pStyle w:val="SIText"/>
            </w:pPr>
            <w:r w:rsidRPr="00C126C2">
              <w:t xml:space="preserve">Companion Volumes, including Implementation </w:t>
            </w:r>
            <w:r w:rsidR="00346FDC" w:rsidRPr="00C126C2">
              <w:t xml:space="preserve">Guides, are available at VETNet: </w:t>
            </w:r>
          </w:p>
          <w:p w14:paraId="4C1C6C21" w14:textId="77777777" w:rsidR="00F1480E" w:rsidRPr="00C126C2" w:rsidRDefault="00AB5133" w:rsidP="00C126C2">
            <w:pPr>
              <w:pStyle w:val="SIText"/>
            </w:pPr>
            <w:r w:rsidRPr="00C126C2">
              <w:t>https://vetnet.education.gov.au/Pages/TrainingDocs.aspx?q=0d96fe23-5747-4c01-9d6f-3509ff8d3d47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0F0E96">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1CECAD43" w:rsidR="00556C4C" w:rsidRPr="000754EC" w:rsidRDefault="00556C4C" w:rsidP="00F47281">
            <w:pPr>
              <w:pStyle w:val="SIUnittitle"/>
            </w:pPr>
            <w:r w:rsidRPr="00F56827">
              <w:t xml:space="preserve">Assessment requirements for </w:t>
            </w:r>
            <w:r w:rsidR="00A4234E" w:rsidRPr="00A4234E">
              <w:t>FWP</w:t>
            </w:r>
            <w:r w:rsidR="003A2ECE">
              <w:t>COT4</w:t>
            </w:r>
            <w:r w:rsidR="00A4234E" w:rsidRPr="00A4234E">
              <w:t xml:space="preserve">XXX </w:t>
            </w:r>
            <w:r w:rsidR="00D9247A" w:rsidRPr="00D9247A">
              <w:t>Process</w:t>
            </w:r>
            <w:ins w:id="38" w:author="Rob Stowell" w:date="2019-12-05T14:55:00Z">
              <w:r w:rsidR="00712BA3">
                <w:t xml:space="preserve"> and interpret</w:t>
              </w:r>
            </w:ins>
            <w:r w:rsidR="00D9247A" w:rsidRPr="00D9247A">
              <w:t xml:space="preserve"> harvest</w:t>
            </w:r>
            <w:ins w:id="39" w:author="Rob Stowell" w:date="2019-12-05T14:55:00Z">
              <w:r w:rsidR="00712BA3">
                <w:t>er and forwarder</w:t>
              </w:r>
            </w:ins>
            <w:del w:id="40" w:author="Rob Stowell" w:date="2019-12-05T14:55:00Z">
              <w:r w:rsidR="003F6D72" w:rsidDel="00712BA3">
                <w:delText>ing</w:delText>
              </w:r>
            </w:del>
            <w:r w:rsidR="00D9247A" w:rsidRPr="00D9247A">
              <w:t xml:space="preserve"> optimisation data</w:t>
            </w:r>
          </w:p>
        </w:tc>
      </w:tr>
      <w:tr w:rsidR="00556C4C" w:rsidRPr="00A55106" w14:paraId="5A8C9EA6" w14:textId="77777777" w:rsidTr="000F0E96">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0F0E96">
        <w:tc>
          <w:tcPr>
            <w:tcW w:w="5000" w:type="pct"/>
            <w:gridSpan w:val="2"/>
            <w:shd w:val="clear" w:color="auto" w:fill="auto"/>
          </w:tcPr>
          <w:p w14:paraId="7BFA7F81" w14:textId="5003267A" w:rsidR="00FC325D" w:rsidRDefault="00FC325D" w:rsidP="009058E7">
            <w:pPr>
              <w:pStyle w:val="SIText"/>
            </w:pPr>
            <w:r>
              <w:t xml:space="preserve">An individual demonstrating competency must satisfy all of the elements and performance criteria in this unit. </w:t>
            </w:r>
          </w:p>
          <w:p w14:paraId="23E7F7BB" w14:textId="77777777" w:rsidR="00C126C2" w:rsidRPr="00FC325D" w:rsidRDefault="00C126C2" w:rsidP="009058E7">
            <w:pPr>
              <w:pStyle w:val="SIText"/>
            </w:pPr>
          </w:p>
          <w:p w14:paraId="1B20A9E4" w14:textId="3378828E" w:rsidR="00817E2F" w:rsidRDefault="008E2FD6" w:rsidP="00817E2F">
            <w:pPr>
              <w:pStyle w:val="SIText"/>
              <w:rPr>
                <w:ins w:id="41" w:author="Rob Stowell" w:date="2019-12-05T14:26:00Z"/>
              </w:rPr>
            </w:pPr>
            <w:r w:rsidRPr="00CD15EA">
              <w:t>There must be evidence that the individual has</w:t>
            </w:r>
            <w:r w:rsidR="00D9247A">
              <w:t xml:space="preserve"> use</w:t>
            </w:r>
            <w:r w:rsidR="00775975">
              <w:t>d</w:t>
            </w:r>
            <w:r w:rsidR="00D9247A">
              <w:t xml:space="preserve"> a software program to p</w:t>
            </w:r>
            <w:r w:rsidR="00D9247A" w:rsidRPr="00D9247A">
              <w:t>rocess</w:t>
            </w:r>
            <w:r w:rsidR="00D9247A">
              <w:t xml:space="preserve"> </w:t>
            </w:r>
            <w:r w:rsidR="00D9247A" w:rsidRPr="00D9247A">
              <w:t>harvest</w:t>
            </w:r>
            <w:r w:rsidR="003F6D72">
              <w:t>ing</w:t>
            </w:r>
            <w:r w:rsidR="00D9247A" w:rsidRPr="00D9247A">
              <w:t xml:space="preserve"> </w:t>
            </w:r>
            <w:ins w:id="42" w:author="Rob Stowell" w:date="2019-12-05T14:50:00Z">
              <w:r w:rsidR="00712BA3">
                <w:t xml:space="preserve">and forwarding </w:t>
              </w:r>
            </w:ins>
            <w:r w:rsidR="003F6D72">
              <w:t xml:space="preserve">optimisation </w:t>
            </w:r>
            <w:r w:rsidR="00D9247A" w:rsidRPr="00D9247A">
              <w:t>data</w:t>
            </w:r>
            <w:r w:rsidR="00D9247A">
              <w:t xml:space="preserve"> </w:t>
            </w:r>
            <w:r w:rsidR="003F6D72">
              <w:t xml:space="preserve">for </w:t>
            </w:r>
            <w:del w:id="43" w:author="Rob Stowell" w:date="2019-12-05T14:59:00Z">
              <w:r w:rsidR="003F6D72" w:rsidDel="00EF0D53">
                <w:delText xml:space="preserve">reviewing </w:delText>
              </w:r>
              <w:r w:rsidR="00D9247A" w:rsidDel="00EF0D53">
                <w:delText xml:space="preserve">and </w:delText>
              </w:r>
            </w:del>
            <w:r w:rsidR="00D9247A">
              <w:t>monitor</w:t>
            </w:r>
            <w:r w:rsidR="003F6D72">
              <w:t>ing</w:t>
            </w:r>
            <w:r w:rsidR="00D9247A">
              <w:t xml:space="preserve"> </w:t>
            </w:r>
            <w:r w:rsidR="00B72A1F" w:rsidRPr="00D9247A">
              <w:t>wood flow</w:t>
            </w:r>
            <w:r w:rsidR="00D9247A" w:rsidRPr="00D9247A">
              <w:t xml:space="preserve"> and production</w:t>
            </w:r>
            <w:r w:rsidR="00D9247A">
              <w:t xml:space="preserve"> in a forestry or plantation setting.</w:t>
            </w:r>
            <w:r w:rsidR="003F6D72">
              <w:t xml:space="preserve"> </w:t>
            </w:r>
            <w:r w:rsidR="003F6D72" w:rsidRPr="003F6D72">
              <w:t xml:space="preserve">In undertaking this work, the individual </w:t>
            </w:r>
            <w:ins w:id="44" w:author="Rob Stowell" w:date="2019-12-05T14:50:00Z">
              <w:r w:rsidR="00712BA3">
                <w:t>has</w:t>
              </w:r>
            </w:ins>
            <w:del w:id="45" w:author="Rob Stowell" w:date="2019-12-05T14:50:00Z">
              <w:r w:rsidR="003F6D72" w:rsidRPr="003F6D72" w:rsidDel="00712BA3">
                <w:delText>has</w:delText>
              </w:r>
            </w:del>
            <w:ins w:id="46" w:author="Rob Stowell" w:date="2019-12-05T14:37:00Z">
              <w:r w:rsidR="008309DD">
                <w:t xml:space="preserve"> </w:t>
              </w:r>
              <w:r w:rsidR="008309DD" w:rsidRPr="008309DD">
                <w:t>used the software program and</w:t>
              </w:r>
            </w:ins>
            <w:ins w:id="47" w:author="Rob Stowell" w:date="2019-12-05T14:38:00Z">
              <w:r w:rsidR="008309DD">
                <w:t xml:space="preserve"> relevant</w:t>
              </w:r>
            </w:ins>
            <w:ins w:id="48" w:author="Rob Stowell" w:date="2019-12-05T14:26:00Z">
              <w:r w:rsidR="00817E2F">
                <w:t>:</w:t>
              </w:r>
            </w:ins>
          </w:p>
          <w:p w14:paraId="7C6A3AE5" w14:textId="4BF37C77" w:rsidR="003F6D72" w:rsidRPr="003F6D72" w:rsidDel="008A03A2" w:rsidRDefault="008309DD">
            <w:pPr>
              <w:pStyle w:val="SIBulletList1"/>
              <w:rPr>
                <w:del w:id="49" w:author="Rob Stowell" w:date="2019-12-05T14:19:00Z"/>
              </w:rPr>
              <w:pPrChange w:id="50" w:author="Rob Stowell" w:date="2019-12-05T14:40:00Z">
                <w:pPr>
                  <w:pStyle w:val="SIText"/>
                </w:pPr>
              </w:pPrChange>
            </w:pPr>
            <w:ins w:id="51" w:author="Rob Stowell" w:date="2019-12-05T14:37:00Z">
              <w:r>
                <w:t xml:space="preserve">harvester </w:t>
              </w:r>
            </w:ins>
            <w:ins w:id="52" w:author="Rob Stowell" w:date="2019-12-05T14:19:00Z">
              <w:r w:rsidR="008A03A2">
                <w:t xml:space="preserve">production </w:t>
              </w:r>
            </w:ins>
            <w:ins w:id="53" w:author="Rob Stowell" w:date="2019-12-05T14:32:00Z">
              <w:r>
                <w:t xml:space="preserve">files </w:t>
              </w:r>
            </w:ins>
            <w:ins w:id="54" w:author="Rob Stowell" w:date="2019-12-05T14:19:00Z">
              <w:r w:rsidR="008A03A2">
                <w:t xml:space="preserve">to </w:t>
              </w:r>
            </w:ins>
            <w:ins w:id="55" w:author="Rob Stowell" w:date="2019-12-05T14:39:00Z">
              <w:r>
                <w:t>produce</w:t>
              </w:r>
            </w:ins>
            <w:ins w:id="56" w:author="Rob Stowell" w:date="2019-12-05T14:19:00Z">
              <w:r w:rsidR="008A03A2">
                <w:t xml:space="preserve"> </w:t>
              </w:r>
            </w:ins>
            <w:ins w:id="57" w:author="Rob Stowell" w:date="2019-12-05T14:34:00Z">
              <w:r>
                <w:t>six</w:t>
              </w:r>
            </w:ins>
            <w:ins w:id="58" w:author="Rob Stowell" w:date="2019-12-05T14:22:00Z">
              <w:r w:rsidR="00817E2F">
                <w:t xml:space="preserve"> separate </w:t>
              </w:r>
            </w:ins>
            <w:ins w:id="59" w:author="Rob Stowell" w:date="2019-12-05T14:19:00Z">
              <w:r w:rsidR="008A03A2">
                <w:t>reports</w:t>
              </w:r>
            </w:ins>
            <w:ins w:id="60" w:author="Rob Stowell" w:date="2019-12-05T14:39:00Z">
              <w:r>
                <w:t xml:space="preserve">. Each report must be on one </w:t>
              </w:r>
            </w:ins>
            <w:ins w:id="61" w:author="Rob Stowell" w:date="2019-12-05T14:40:00Z">
              <w:r>
                <w:t>of the following aspects of harvester production:</w:t>
              </w:r>
            </w:ins>
            <w:del w:id="62" w:author="Rob Stowell" w:date="2019-12-05T14:19:00Z">
              <w:r w:rsidR="003F6D72" w:rsidRPr="003F6D72" w:rsidDel="008A03A2">
                <w:delText>:</w:delText>
              </w:r>
            </w:del>
          </w:p>
          <w:p w14:paraId="126253F6" w14:textId="6E99426B" w:rsidR="003F6D72" w:rsidRPr="003F6D72" w:rsidDel="008A03A2" w:rsidRDefault="003F6D72">
            <w:pPr>
              <w:pStyle w:val="SIBulletList1"/>
              <w:rPr>
                <w:del w:id="63" w:author="Rob Stowell" w:date="2019-12-05T14:12:00Z"/>
              </w:rPr>
            </w:pPr>
            <w:del w:id="64" w:author="Rob Stowell" w:date="2019-12-05T14:19:00Z">
              <w:r w:rsidRPr="003F6D72" w:rsidDel="008A03A2">
                <w:delText>produced</w:delText>
              </w:r>
            </w:del>
            <w:del w:id="65" w:author="Rob Stowell" w:date="2019-12-05T14:14:00Z">
              <w:r w:rsidRPr="003F6D72" w:rsidDel="008A03A2">
                <w:delText xml:space="preserve"> at</w:delText>
              </w:r>
            </w:del>
            <w:del w:id="66" w:author="Rob Stowell" w:date="2019-12-05T14:12:00Z">
              <w:r w:rsidRPr="003F6D72" w:rsidDel="008A03A2">
                <w:delText xml:space="preserve"> least</w:delText>
              </w:r>
            </w:del>
            <w:del w:id="67" w:author="Rob Stowell" w:date="2019-12-05T14:19:00Z">
              <w:r w:rsidRPr="003F6D72" w:rsidDel="008A03A2">
                <w:delText xml:space="preserve"> four reports </w:delText>
              </w:r>
            </w:del>
            <w:del w:id="68" w:author="Rob Stowell" w:date="2019-12-05T14:12:00Z">
              <w:r w:rsidRPr="003F6D72" w:rsidDel="008A03A2">
                <w:delText>each based on a different type of</w:delText>
              </w:r>
            </w:del>
            <w:del w:id="69" w:author="Rob Stowell" w:date="2019-12-05T14:19:00Z">
              <w:r w:rsidRPr="003F6D72" w:rsidDel="008A03A2">
                <w:delText xml:space="preserve"> </w:delText>
              </w:r>
            </w:del>
            <w:del w:id="70" w:author="Rob Stowell" w:date="2019-12-05T14:13:00Z">
              <w:r w:rsidR="00C4472D" w:rsidRPr="00C4472D" w:rsidDel="008A03A2">
                <w:delText xml:space="preserve">Standard for Forest Machine Data and Communication </w:delText>
              </w:r>
              <w:r w:rsidR="00C4472D" w:rsidDel="008A03A2">
                <w:delText>(</w:delText>
              </w:r>
              <w:r w:rsidRPr="003F6D72" w:rsidDel="008A03A2">
                <w:delText>StanForD</w:delText>
              </w:r>
              <w:r w:rsidR="00C4472D" w:rsidDel="008A03A2">
                <w:delText>)</w:delText>
              </w:r>
              <w:r w:rsidRPr="003F6D72" w:rsidDel="008A03A2">
                <w:delText xml:space="preserve"> </w:delText>
              </w:r>
            </w:del>
            <w:del w:id="71" w:author="Rob Stowell" w:date="2019-12-05T14:12:00Z">
              <w:r w:rsidRPr="003F6D72" w:rsidDel="008A03A2">
                <w:delText>file:</w:delText>
              </w:r>
            </w:del>
          </w:p>
          <w:p w14:paraId="613BC614" w14:textId="0E04DACA" w:rsidR="003F6D72" w:rsidRPr="003F6D72" w:rsidDel="008A03A2" w:rsidRDefault="003F6D72">
            <w:pPr>
              <w:pStyle w:val="SIBulletList1"/>
              <w:rPr>
                <w:del w:id="72" w:author="Rob Stowell" w:date="2019-12-05T14:12:00Z"/>
              </w:rPr>
              <w:pPrChange w:id="73" w:author="Rob Stowell" w:date="2019-12-05T14:40:00Z">
                <w:pPr>
                  <w:pStyle w:val="SIBulletList2"/>
                </w:pPr>
              </w:pPrChange>
            </w:pPr>
            <w:del w:id="74" w:author="Rob Stowell" w:date="2019-12-05T14:12:00Z">
              <w:r w:rsidRPr="003F6D72" w:rsidDel="008A03A2">
                <w:delText>APT (harvester cutting instruction)</w:delText>
              </w:r>
            </w:del>
          </w:p>
          <w:p w14:paraId="4D2AD291" w14:textId="2FE42D1D" w:rsidR="003F6D72" w:rsidRPr="003F6D72" w:rsidDel="008A03A2" w:rsidRDefault="003F6D72">
            <w:pPr>
              <w:pStyle w:val="SIBulletList1"/>
              <w:rPr>
                <w:del w:id="75" w:author="Rob Stowell" w:date="2019-12-05T14:12:00Z"/>
              </w:rPr>
              <w:pPrChange w:id="76" w:author="Rob Stowell" w:date="2019-12-05T14:40:00Z">
                <w:pPr>
                  <w:pStyle w:val="SIBulletList2"/>
                </w:pPr>
              </w:pPrChange>
            </w:pPr>
            <w:del w:id="77" w:author="Rob Stowell" w:date="2019-12-05T14:13:00Z">
              <w:r w:rsidRPr="003F6D72" w:rsidDel="008A03A2">
                <w:delText>PRI (</w:delText>
              </w:r>
            </w:del>
            <w:del w:id="78" w:author="Rob Stowell" w:date="2019-12-05T14:19:00Z">
              <w:r w:rsidRPr="003F6D72" w:rsidDel="008A03A2">
                <w:delText xml:space="preserve">production </w:delText>
              </w:r>
            </w:del>
            <w:del w:id="79" w:author="Rob Stowell" w:date="2019-12-05T14:13:00Z">
              <w:r w:rsidRPr="003F6D72" w:rsidDel="008A03A2">
                <w:delText>data)</w:delText>
              </w:r>
            </w:del>
            <w:del w:id="80" w:author="Rob Stowell" w:date="2019-12-05T14:19:00Z">
              <w:r w:rsidRPr="003F6D72" w:rsidDel="008A03A2">
                <w:delText xml:space="preserve"> </w:delText>
              </w:r>
            </w:del>
            <w:del w:id="81" w:author="Rob Stowell" w:date="2019-12-05T14:12:00Z">
              <w:r w:rsidRPr="003F6D72" w:rsidDel="008A03A2">
                <w:delText>including a single or multiple PRI files across machines, sites, regions and contractors for a single date or a date range</w:delText>
              </w:r>
            </w:del>
          </w:p>
          <w:p w14:paraId="7EDCF4B1" w14:textId="69670996" w:rsidR="003F6D72" w:rsidRPr="003F6D72" w:rsidDel="008A03A2" w:rsidRDefault="003F6D72">
            <w:pPr>
              <w:pStyle w:val="SIBulletList1"/>
              <w:rPr>
                <w:del w:id="82" w:author="Rob Stowell" w:date="2019-12-05T14:12:00Z"/>
              </w:rPr>
              <w:pPrChange w:id="83" w:author="Rob Stowell" w:date="2019-12-05T14:40:00Z">
                <w:pPr>
                  <w:pStyle w:val="SIBulletList2"/>
                </w:pPr>
              </w:pPrChange>
            </w:pPr>
            <w:del w:id="84" w:author="Rob Stowell" w:date="2019-12-05T14:12:00Z">
              <w:r w:rsidRPr="003F6D72" w:rsidDel="008A03A2">
                <w:delText>STM (harvester head diameter measurements) </w:delText>
              </w:r>
            </w:del>
          </w:p>
          <w:p w14:paraId="7DA41957" w14:textId="43FA151F" w:rsidR="003F6D72" w:rsidRPr="003F6D72" w:rsidDel="008A03A2" w:rsidRDefault="003F6D72">
            <w:pPr>
              <w:pStyle w:val="SIBulletList1"/>
              <w:rPr>
                <w:del w:id="85" w:author="Rob Stowell" w:date="2019-12-05T14:12:00Z"/>
              </w:rPr>
              <w:pPrChange w:id="86" w:author="Rob Stowell" w:date="2019-12-05T14:40:00Z">
                <w:pPr>
                  <w:pStyle w:val="SIBulletList2"/>
                </w:pPr>
              </w:pPrChange>
            </w:pPr>
            <w:del w:id="87" w:author="Rob Stowell" w:date="2019-12-05T14:12:00Z">
              <w:r w:rsidRPr="003F6D72" w:rsidDel="008A03A2">
                <w:delText>KTR (harvester head calibration data) </w:delText>
              </w:r>
            </w:del>
          </w:p>
          <w:p w14:paraId="1B6D264E" w14:textId="200A396A" w:rsidR="003F6D72" w:rsidRPr="003F6D72" w:rsidDel="00817E2F" w:rsidRDefault="003F6D72">
            <w:pPr>
              <w:pStyle w:val="SIBulletList1"/>
              <w:rPr>
                <w:del w:id="88" w:author="Rob Stowell" w:date="2019-12-05T14:27:00Z"/>
              </w:rPr>
            </w:pPr>
            <w:del w:id="89" w:author="Rob Stowell" w:date="2019-12-05T14:12:00Z">
              <w:r w:rsidRPr="003F6D72" w:rsidDel="008A03A2">
                <w:delText xml:space="preserve">used </w:delText>
              </w:r>
            </w:del>
            <w:del w:id="90" w:author="Rob Stowell" w:date="2019-12-05T14:14:00Z">
              <w:r w:rsidRPr="003F6D72" w:rsidDel="008A03A2">
                <w:delText>generated reports</w:delText>
              </w:r>
            </w:del>
            <w:del w:id="91" w:author="Rob Stowell" w:date="2019-12-05T14:19:00Z">
              <w:r w:rsidRPr="003F6D72" w:rsidDel="008A03A2">
                <w:delText xml:space="preserve"> t</w:delText>
              </w:r>
            </w:del>
            <w:del w:id="92" w:author="Rob Stowell" w:date="2019-12-05T14:13:00Z">
              <w:r w:rsidRPr="003F6D72" w:rsidDel="008A03A2">
                <w:delText xml:space="preserve">o review and/or </w:delText>
              </w:r>
            </w:del>
            <w:del w:id="93" w:author="Rob Stowell" w:date="2019-12-05T14:23:00Z">
              <w:r w:rsidRPr="003F6D72" w:rsidDel="00817E2F">
                <w:delText>monitor</w:delText>
              </w:r>
            </w:del>
            <w:del w:id="94" w:author="Rob Stowell" w:date="2019-12-05T14:25:00Z">
              <w:r w:rsidRPr="003F6D72" w:rsidDel="00817E2F">
                <w:delText>: </w:delText>
              </w:r>
            </w:del>
          </w:p>
          <w:p w14:paraId="45633003" w14:textId="1AB3DB8E" w:rsidR="003F6D72" w:rsidRPr="003F6D72" w:rsidDel="008A03A2" w:rsidRDefault="003F6D72">
            <w:pPr>
              <w:pStyle w:val="SIBulletList1"/>
              <w:rPr>
                <w:del w:id="95" w:author="Rob Stowell" w:date="2019-12-05T14:19:00Z"/>
              </w:rPr>
              <w:pPrChange w:id="96" w:author="Rob Stowell" w:date="2019-12-05T14:40:00Z">
                <w:pPr>
                  <w:pStyle w:val="SIBulletList2"/>
                </w:pPr>
              </w:pPrChange>
            </w:pPr>
            <w:del w:id="97" w:author="Rob Stowell" w:date="2019-12-05T14:19:00Z">
              <w:r w:rsidRPr="003F6D72" w:rsidDel="008A03A2">
                <w:delText>cutting instruction data used by a harvester</w:delText>
              </w:r>
            </w:del>
          </w:p>
          <w:p w14:paraId="0935CD58" w14:textId="273F7CA5" w:rsidR="003F6D72" w:rsidRPr="003F6D72" w:rsidDel="00817E2F" w:rsidRDefault="003F6D72">
            <w:pPr>
              <w:pStyle w:val="SIBulletList1"/>
              <w:rPr>
                <w:del w:id="98" w:author="Rob Stowell" w:date="2019-12-05T14:27:00Z"/>
              </w:rPr>
              <w:pPrChange w:id="99" w:author="Rob Stowell" w:date="2019-12-05T14:40:00Z">
                <w:pPr>
                  <w:pStyle w:val="SIBulletList2"/>
                </w:pPr>
              </w:pPrChange>
            </w:pPr>
            <w:del w:id="100" w:author="Rob Stowell" w:date="2019-12-05T14:27:00Z">
              <w:r w:rsidRPr="003F6D72" w:rsidDel="00817E2F">
                <w:delText>wood flow</w:delText>
              </w:r>
            </w:del>
          </w:p>
          <w:p w14:paraId="70134BCF" w14:textId="3AF9DC04" w:rsidR="003F6D72" w:rsidRPr="003F6D72" w:rsidDel="00817E2F" w:rsidRDefault="003F6D72">
            <w:pPr>
              <w:pStyle w:val="SIBulletList1"/>
              <w:rPr>
                <w:del w:id="101" w:author="Rob Stowell" w:date="2019-12-05T14:27:00Z"/>
              </w:rPr>
              <w:pPrChange w:id="102" w:author="Rob Stowell" w:date="2019-12-05T14:40:00Z">
                <w:pPr>
                  <w:pStyle w:val="SIBulletList2"/>
                </w:pPr>
              </w:pPrChange>
            </w:pPr>
            <w:del w:id="103" w:author="Rob Stowell" w:date="2019-12-05T14:27:00Z">
              <w:r w:rsidRPr="003F6D72" w:rsidDel="00817E2F">
                <w:delText>harvested log volume by length and diameter classes or actual length and diameter</w:delText>
              </w:r>
            </w:del>
          </w:p>
          <w:p w14:paraId="2F502FCC" w14:textId="29537B92" w:rsidR="003F6D72" w:rsidDel="008309DD" w:rsidRDefault="003F6D72" w:rsidP="008309DD">
            <w:pPr>
              <w:pStyle w:val="SIBulletList1"/>
              <w:rPr>
                <w:del w:id="104" w:author="Rob Stowell" w:date="2019-12-05T14:27:00Z"/>
              </w:rPr>
            </w:pPr>
            <w:del w:id="105" w:author="Rob Stowell" w:date="2019-12-05T14:27:00Z">
              <w:r w:rsidRPr="003F6D72" w:rsidDel="00817E2F">
                <w:delText>trees removed from the stand, including diameter distributions of stems harvested</w:delText>
              </w:r>
            </w:del>
            <w:ins w:id="106" w:author="Rob Stowell" w:date="2019-12-05T14:28:00Z">
              <w:r w:rsidR="00817E2F">
                <w:t xml:space="preserve"> </w:t>
              </w:r>
            </w:ins>
          </w:p>
          <w:p w14:paraId="02B858CC" w14:textId="77777777" w:rsidR="008309DD" w:rsidRPr="003F6D72" w:rsidRDefault="008309DD">
            <w:pPr>
              <w:pStyle w:val="SIBulletList1"/>
              <w:rPr>
                <w:ins w:id="107" w:author="Rob Stowell" w:date="2019-12-05T14:40:00Z"/>
              </w:rPr>
              <w:pPrChange w:id="108" w:author="Rob Stowell" w:date="2019-12-05T14:40:00Z">
                <w:pPr>
                  <w:pStyle w:val="SIBulletList2"/>
                </w:pPr>
              </w:pPrChange>
            </w:pPr>
          </w:p>
          <w:p w14:paraId="324678A8" w14:textId="64D8D599" w:rsidR="003F6D72" w:rsidRPr="003F6D72" w:rsidDel="008A03A2" w:rsidRDefault="003F6D72">
            <w:pPr>
              <w:pStyle w:val="SIBulletList2"/>
              <w:rPr>
                <w:del w:id="109" w:author="Rob Stowell" w:date="2019-12-05T14:20:00Z"/>
              </w:rPr>
            </w:pPr>
            <w:del w:id="110" w:author="Rob Stowell" w:date="2019-12-05T14:20:00Z">
              <w:r w:rsidRPr="003F6D72" w:rsidDel="008A03A2">
                <w:delText>thinning operations for reconciling against inventory information</w:delText>
              </w:r>
            </w:del>
          </w:p>
          <w:p w14:paraId="548F8CD0" w14:textId="040B85EF" w:rsidR="003F6D72" w:rsidRPr="003F6D72" w:rsidDel="008309DD" w:rsidRDefault="003F6D72">
            <w:pPr>
              <w:pStyle w:val="SIBulletList2"/>
              <w:rPr>
                <w:del w:id="111" w:author="Rob Stowell" w:date="2019-12-05T14:40:00Z"/>
              </w:rPr>
            </w:pPr>
            <w:del w:id="112" w:author="Rob Stowell" w:date="2019-12-05T14:31:00Z">
              <w:r w:rsidRPr="003F6D72" w:rsidDel="00B13783">
                <w:delText xml:space="preserve">used </w:delText>
              </w:r>
            </w:del>
            <w:del w:id="113" w:author="Rob Stowell" w:date="2019-12-05T14:28:00Z">
              <w:r w:rsidRPr="003F6D72" w:rsidDel="00817E2F">
                <w:delText xml:space="preserve">generated </w:delText>
              </w:r>
            </w:del>
            <w:del w:id="114" w:author="Rob Stowell" w:date="2019-12-05T14:31:00Z">
              <w:r w:rsidRPr="003F6D72" w:rsidDel="00B13783">
                <w:delText>reports to</w:delText>
              </w:r>
            </w:del>
            <w:del w:id="115" w:author="Rob Stowell" w:date="2019-12-05T14:27:00Z">
              <w:r w:rsidRPr="003F6D72" w:rsidDel="00817E2F">
                <w:delText xml:space="preserve"> compare</w:delText>
              </w:r>
            </w:del>
            <w:del w:id="116" w:author="Rob Stowell" w:date="2019-12-05T14:40:00Z">
              <w:r w:rsidRPr="003F6D72" w:rsidDel="008309DD">
                <w:delText>:</w:delText>
              </w:r>
            </w:del>
          </w:p>
          <w:p w14:paraId="2EAF8252" w14:textId="5C113C7B" w:rsidR="00817E2F" w:rsidRPr="00817E2F" w:rsidRDefault="00817E2F">
            <w:pPr>
              <w:pStyle w:val="SIBulletList2"/>
              <w:rPr>
                <w:ins w:id="117" w:author="Rob Stowell" w:date="2019-12-05T14:26:00Z"/>
              </w:rPr>
            </w:pPr>
            <w:ins w:id="118" w:author="Rob Stowell" w:date="2019-12-05T14:27:00Z">
              <w:r>
                <w:t>compar</w:t>
              </w:r>
            </w:ins>
            <w:ins w:id="119" w:author="Rob Stowell" w:date="2019-12-05T14:41:00Z">
              <w:r w:rsidR="008309DD">
                <w:t>ison of</w:t>
              </w:r>
            </w:ins>
            <w:ins w:id="120" w:author="Rob Stowell" w:date="2019-12-05T14:27:00Z">
              <w:r>
                <w:t xml:space="preserve"> </w:t>
              </w:r>
            </w:ins>
            <w:ins w:id="121" w:author="Rob Stowell" w:date="2019-12-05T14:26:00Z">
              <w:r w:rsidRPr="00817E2F">
                <w:t>wood flow production against planned production</w:t>
              </w:r>
            </w:ins>
          </w:p>
          <w:p w14:paraId="1E274009" w14:textId="48044C5D" w:rsidR="00817E2F" w:rsidRPr="00817E2F" w:rsidRDefault="00817E2F" w:rsidP="008309DD">
            <w:pPr>
              <w:pStyle w:val="SIBulletList2"/>
              <w:rPr>
                <w:ins w:id="122" w:author="Rob Stowell" w:date="2019-12-05T14:26:00Z"/>
              </w:rPr>
            </w:pPr>
            <w:ins w:id="123" w:author="Rob Stowell" w:date="2019-12-05T14:27:00Z">
              <w:r>
                <w:t>monitor</w:t>
              </w:r>
            </w:ins>
            <w:ins w:id="124" w:author="Rob Stowell" w:date="2019-12-05T14:41:00Z">
              <w:r w:rsidR="008309DD">
                <w:t>ing</w:t>
              </w:r>
            </w:ins>
            <w:ins w:id="125" w:author="Rob Stowell" w:date="2019-12-05T14:27:00Z">
              <w:r>
                <w:t xml:space="preserve"> </w:t>
              </w:r>
            </w:ins>
            <w:ins w:id="126" w:author="Rob Stowell" w:date="2019-12-05T14:26:00Z">
              <w:r w:rsidRPr="00817E2F">
                <w:t>harvested log volume by length and diameter classes or actual length and diameter</w:t>
              </w:r>
            </w:ins>
          </w:p>
          <w:p w14:paraId="62D04E3E" w14:textId="7FE787C7" w:rsidR="00817E2F" w:rsidRPr="00817E2F" w:rsidRDefault="00817E2F" w:rsidP="008309DD">
            <w:pPr>
              <w:pStyle w:val="SIBulletList2"/>
              <w:rPr>
                <w:ins w:id="127" w:author="Rob Stowell" w:date="2019-12-05T14:26:00Z"/>
              </w:rPr>
            </w:pPr>
            <w:ins w:id="128" w:author="Rob Stowell" w:date="2019-12-05T14:27:00Z">
              <w:r>
                <w:t>monitor</w:t>
              </w:r>
            </w:ins>
            <w:ins w:id="129" w:author="Rob Stowell" w:date="2019-12-05T14:41:00Z">
              <w:r w:rsidR="008309DD">
                <w:t>ing</w:t>
              </w:r>
            </w:ins>
            <w:ins w:id="130" w:author="Rob Stowell" w:date="2019-12-05T14:27:00Z">
              <w:r>
                <w:t xml:space="preserve"> </w:t>
              </w:r>
            </w:ins>
            <w:ins w:id="131" w:author="Rob Stowell" w:date="2019-12-05T14:26:00Z">
              <w:r w:rsidRPr="00817E2F">
                <w:t xml:space="preserve">trees removed from </w:t>
              </w:r>
            </w:ins>
            <w:ins w:id="132" w:author="Rob Stowell" w:date="2019-12-05T14:32:00Z">
              <w:r w:rsidR="008309DD">
                <w:t>a</w:t>
              </w:r>
            </w:ins>
            <w:ins w:id="133" w:author="Rob Stowell" w:date="2019-12-05T14:26:00Z">
              <w:r w:rsidRPr="00817E2F">
                <w:t xml:space="preserve"> stand, including diameter distributions of stems harvested</w:t>
              </w:r>
            </w:ins>
          </w:p>
          <w:p w14:paraId="2E3FC7E9" w14:textId="46800F4B" w:rsidR="008309DD" w:rsidRDefault="00B13783" w:rsidP="008309DD">
            <w:pPr>
              <w:pStyle w:val="SIBulletList2"/>
              <w:rPr>
                <w:ins w:id="134" w:author="Rob Stowell" w:date="2019-12-05T14:33:00Z"/>
              </w:rPr>
            </w:pPr>
            <w:ins w:id="135" w:author="Rob Stowell" w:date="2019-12-05T14:31:00Z">
              <w:r>
                <w:t>compar</w:t>
              </w:r>
            </w:ins>
            <w:ins w:id="136" w:author="Rob Stowell" w:date="2019-12-05T14:41:00Z">
              <w:r w:rsidR="008309DD">
                <w:t>ison of</w:t>
              </w:r>
            </w:ins>
            <w:ins w:id="137" w:author="Rob Stowell" w:date="2019-12-05T14:31:00Z">
              <w:r>
                <w:t xml:space="preserve"> </w:t>
              </w:r>
            </w:ins>
            <w:r w:rsidR="003F6D72" w:rsidRPr="003F6D72">
              <w:t>harvester data against docket or target data</w:t>
            </w:r>
            <w:del w:id="138" w:author="Rob Stowell" w:date="2019-12-05T15:00:00Z">
              <w:r w:rsidR="003F6D72" w:rsidRPr="003F6D72" w:rsidDel="00EF0D53">
                <w:delText>,</w:delText>
              </w:r>
            </w:del>
            <w:r w:rsidR="003F6D72" w:rsidRPr="003F6D72">
              <w:t xml:space="preserve"> </w:t>
            </w:r>
          </w:p>
          <w:p w14:paraId="0D5B8F67" w14:textId="534548BE" w:rsidR="008309DD" w:rsidRDefault="003F6D72" w:rsidP="008309DD">
            <w:pPr>
              <w:pStyle w:val="SIBulletList2"/>
              <w:rPr>
                <w:ins w:id="139" w:author="Rob Stowell" w:date="2019-12-05T14:34:00Z"/>
              </w:rPr>
            </w:pPr>
            <w:del w:id="140" w:author="Rob Stowell" w:date="2019-12-05T14:33:00Z">
              <w:r w:rsidRPr="003F6D72" w:rsidDel="008309DD">
                <w:delText>between operators or between</w:delText>
              </w:r>
            </w:del>
            <w:ins w:id="141" w:author="Rob Stowell" w:date="2019-12-05T14:33:00Z">
              <w:r w:rsidR="008309DD">
                <w:t>compar</w:t>
              </w:r>
            </w:ins>
            <w:ins w:id="142" w:author="Rob Stowell" w:date="2019-12-05T14:41:00Z">
              <w:r w:rsidR="008309DD">
                <w:t>ison of</w:t>
              </w:r>
            </w:ins>
            <w:r w:rsidRPr="003F6D72">
              <w:t xml:space="preserve"> operator use of optimiser and manual over-ride</w:t>
            </w:r>
          </w:p>
          <w:p w14:paraId="40AF2B05" w14:textId="59058738" w:rsidR="00817E2F" w:rsidRDefault="008309DD">
            <w:pPr>
              <w:pStyle w:val="SIBulletList2"/>
              <w:rPr>
                <w:ins w:id="143" w:author="Rob Stowell" w:date="2019-12-05T14:27:00Z"/>
              </w:rPr>
              <w:pPrChange w:id="144" w:author="Rob Stowell" w:date="2019-12-05T14:34:00Z">
                <w:pPr>
                  <w:pStyle w:val="SIBulletList2"/>
                  <w:numPr>
                    <w:numId w:val="0"/>
                  </w:numPr>
                  <w:tabs>
                    <w:tab w:val="clear" w:pos="720"/>
                  </w:tabs>
                  <w:ind w:left="0" w:firstLine="0"/>
                </w:pPr>
              </w:pPrChange>
            </w:pPr>
            <w:ins w:id="145" w:author="Rob Stowell" w:date="2019-12-05T14:34:00Z">
              <w:r>
                <w:t>map</w:t>
              </w:r>
            </w:ins>
            <w:ins w:id="146" w:author="Rob Stowell" w:date="2019-12-05T14:41:00Z">
              <w:r>
                <w:t>ping of</w:t>
              </w:r>
            </w:ins>
            <w:ins w:id="147" w:author="Rob Stowell" w:date="2019-12-05T14:34:00Z">
              <w:r>
                <w:t xml:space="preserve"> </w:t>
              </w:r>
            </w:ins>
            <w:ins w:id="148" w:author="Rob Stowell" w:date="2019-12-05T14:28:00Z">
              <w:r w:rsidR="00817E2F" w:rsidRPr="00817E2F">
                <w:t xml:space="preserve">harvester GPS falling location data to </w:t>
              </w:r>
            </w:ins>
            <w:ins w:id="149" w:author="Rob Stowell" w:date="2019-12-05T14:35:00Z">
              <w:r>
                <w:t xml:space="preserve">identify </w:t>
              </w:r>
            </w:ins>
            <w:ins w:id="150" w:author="Rob Stowell" w:date="2019-12-05T14:28:00Z">
              <w:r w:rsidR="00817E2F" w:rsidRPr="00817E2F">
                <w:t>areas harvested within the forest to current date.</w:t>
              </w:r>
            </w:ins>
          </w:p>
          <w:p w14:paraId="2284F431" w14:textId="7F99184F" w:rsidR="00817E2F" w:rsidRPr="003F6D72" w:rsidDel="008309DD" w:rsidRDefault="00817E2F">
            <w:pPr>
              <w:pStyle w:val="SIBulletList2"/>
              <w:numPr>
                <w:ilvl w:val="0"/>
                <w:numId w:val="0"/>
              </w:numPr>
              <w:ind w:left="714" w:hanging="357"/>
              <w:rPr>
                <w:del w:id="151" w:author="Rob Stowell" w:date="2019-12-05T14:36:00Z"/>
              </w:rPr>
              <w:pPrChange w:id="152" w:author="Rob Stowell" w:date="2019-12-05T14:27:00Z">
                <w:pPr>
                  <w:pStyle w:val="SIBulletList2"/>
                </w:pPr>
              </w:pPrChange>
            </w:pPr>
          </w:p>
          <w:p w14:paraId="55FA3D50" w14:textId="6E7EB558" w:rsidR="003F6D72" w:rsidRPr="003F6D72" w:rsidRDefault="008309DD">
            <w:pPr>
              <w:pStyle w:val="SIBulletList1"/>
              <w:pPrChange w:id="153" w:author="Rob Stowell" w:date="2019-12-05T14:36:00Z">
                <w:pPr>
                  <w:pStyle w:val="SIBulletList2"/>
                </w:pPr>
              </w:pPrChange>
            </w:pPr>
            <w:ins w:id="154" w:author="Rob Stowell" w:date="2019-12-05T14:37:00Z">
              <w:r>
                <w:t xml:space="preserve">harvester </w:t>
              </w:r>
            </w:ins>
            <w:ins w:id="155" w:author="Rob Stowell" w:date="2019-12-05T14:36:00Z">
              <w:r>
                <w:t>calibration</w:t>
              </w:r>
            </w:ins>
            <w:ins w:id="156" w:author="Rob Stowell" w:date="2019-12-05T14:35:00Z">
              <w:r w:rsidRPr="008309DD">
                <w:t xml:space="preserve"> files to generate </w:t>
              </w:r>
            </w:ins>
            <w:ins w:id="157" w:author="Rob Stowell" w:date="2019-12-05T14:36:00Z">
              <w:r>
                <w:t xml:space="preserve">one report on </w:t>
              </w:r>
            </w:ins>
            <w:del w:id="158" w:author="Rob Stowell" w:date="2019-12-05T14:36:00Z">
              <w:r w:rsidR="003F6D72" w:rsidRPr="003F6D72" w:rsidDel="008309DD">
                <w:delText xml:space="preserve">machine </w:delText>
              </w:r>
            </w:del>
            <w:r w:rsidR="003F6D72" w:rsidRPr="003F6D72">
              <w:t xml:space="preserve">calibration across </w:t>
            </w:r>
            <w:del w:id="159" w:author="Rob Stowell" w:date="2019-12-05T14:38:00Z">
              <w:r w:rsidR="003F6D72" w:rsidRPr="003F6D72" w:rsidDel="008309DD">
                <w:delText xml:space="preserve">machines </w:delText>
              </w:r>
            </w:del>
            <w:ins w:id="160" w:author="Rob Stowell" w:date="2019-12-05T14:38:00Z">
              <w:r>
                <w:t>harvesters</w:t>
              </w:r>
              <w:r w:rsidRPr="003F6D72">
                <w:t xml:space="preserve"> </w:t>
              </w:r>
            </w:ins>
            <w:del w:id="161" w:author="Rob Stowell" w:date="2019-12-05T14:36:00Z">
              <w:r w:rsidR="003F6D72" w:rsidRPr="003F6D72" w:rsidDel="008309DD">
                <w:delText xml:space="preserve">and </w:delText>
              </w:r>
            </w:del>
            <w:r w:rsidR="003F6D72" w:rsidRPr="003F6D72">
              <w:t>within pre-determined limits</w:t>
            </w:r>
          </w:p>
          <w:p w14:paraId="74A919BA" w14:textId="77777777" w:rsidR="00CF2EF2" w:rsidRDefault="008309DD">
            <w:pPr>
              <w:pStyle w:val="SIBulletList1"/>
              <w:rPr>
                <w:ins w:id="162" w:author="Rob Stowell" w:date="2019-12-05T14:43:00Z"/>
              </w:rPr>
              <w:pPrChange w:id="163" w:author="Rob Stowell" w:date="2019-12-05T14:44:00Z">
                <w:pPr>
                  <w:pStyle w:val="SIBulletList2"/>
                </w:pPr>
              </w:pPrChange>
            </w:pPr>
            <w:ins w:id="164" w:author="Rob Stowell" w:date="2019-12-05T14:41:00Z">
              <w:r>
                <w:t xml:space="preserve">forwarder </w:t>
              </w:r>
            </w:ins>
            <w:ins w:id="165" w:author="Rob Stowell" w:date="2019-12-05T14:42:00Z">
              <w:r w:rsidR="00CF2EF2">
                <w:t xml:space="preserve">production files </w:t>
              </w:r>
              <w:r w:rsidR="00CF2EF2" w:rsidRPr="00CF2EF2">
                <w:t xml:space="preserve">to produce </w:t>
              </w:r>
              <w:r w:rsidR="00CF2EF2">
                <w:t>three</w:t>
              </w:r>
              <w:r w:rsidR="00CF2EF2" w:rsidRPr="00CF2EF2">
                <w:t xml:space="preserve"> separate reports. Each report must be on one of the following aspects of </w:t>
              </w:r>
              <w:r w:rsidR="00CF2EF2">
                <w:t>forwarder</w:t>
              </w:r>
              <w:r w:rsidR="00CF2EF2" w:rsidRPr="00CF2EF2">
                <w:t xml:space="preserve"> production:</w:t>
              </w:r>
            </w:ins>
          </w:p>
          <w:p w14:paraId="58DF7257" w14:textId="08355C3B" w:rsidR="00CF2EF2" w:rsidRDefault="00712BA3" w:rsidP="008309DD">
            <w:pPr>
              <w:pStyle w:val="SIBulletList2"/>
              <w:rPr>
                <w:ins w:id="166" w:author="Rob Stowell" w:date="2019-12-05T14:43:00Z"/>
              </w:rPr>
            </w:pPr>
            <w:ins w:id="167" w:author="Rob Stowell" w:date="2019-12-05T14:56:00Z">
              <w:r>
                <w:t xml:space="preserve">monitoring </w:t>
              </w:r>
            </w:ins>
            <w:ins w:id="168" w:author="Rob Stowell" w:date="2019-12-05T14:43:00Z">
              <w:r w:rsidR="00CF2EF2">
                <w:t>forwarded logs by length and value</w:t>
              </w:r>
            </w:ins>
          </w:p>
          <w:p w14:paraId="0AA49BDC" w14:textId="784D7139" w:rsidR="00CF2EF2" w:rsidRDefault="00712BA3" w:rsidP="008309DD">
            <w:pPr>
              <w:pStyle w:val="SIBulletList2"/>
              <w:rPr>
                <w:ins w:id="169" w:author="Rob Stowell" w:date="2019-12-05T14:43:00Z"/>
              </w:rPr>
            </w:pPr>
            <w:ins w:id="170" w:author="Rob Stowell" w:date="2019-12-05T14:56:00Z">
              <w:r>
                <w:t xml:space="preserve">monitoring </w:t>
              </w:r>
            </w:ins>
            <w:ins w:id="171" w:author="Rob Stowell" w:date="2019-12-05T14:43:00Z">
              <w:r w:rsidR="00CF2EF2">
                <w:t>forwarded logs by weight</w:t>
              </w:r>
            </w:ins>
          </w:p>
          <w:p w14:paraId="1B35CB00" w14:textId="0DF95E15" w:rsidR="008215F8" w:rsidRPr="000754EC" w:rsidRDefault="00712BA3" w:rsidP="008309DD">
            <w:pPr>
              <w:pStyle w:val="SIBulletList2"/>
            </w:pPr>
            <w:ins w:id="172" w:author="Rob Stowell" w:date="2019-12-05T14:56:00Z">
              <w:r>
                <w:t xml:space="preserve">monitoring </w:t>
              </w:r>
            </w:ins>
            <w:ins w:id="173" w:author="Rob Stowell" w:date="2019-12-05T14:43:00Z">
              <w:r w:rsidR="00CF2EF2">
                <w:t>forwarded log by product type</w:t>
              </w:r>
            </w:ins>
            <w:ins w:id="174" w:author="Rob Stowell" w:date="2019-12-05T14:42:00Z">
              <w:r w:rsidR="00CF2EF2" w:rsidRPr="00CF2EF2">
                <w:t xml:space="preserve"> </w:t>
              </w:r>
            </w:ins>
            <w:del w:id="175" w:author="Rob Stowell" w:date="2019-12-05T14:28:00Z">
              <w:r w:rsidR="003F6D72" w:rsidRPr="003F6D72" w:rsidDel="00817E2F">
                <w:delText>produced a map based on harvester GPS falling location data to monitor areas harvested within the forest to current date</w:delText>
              </w:r>
              <w:r w:rsidR="003F6D72" w:rsidDel="00817E2F">
                <w:delText>.</w:delText>
              </w:r>
            </w:del>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0F0E96">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0F0E96">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3CFC0A70" w14:textId="6E8011A3" w:rsidR="00712BA3" w:rsidRDefault="00804372" w:rsidP="00841770">
            <w:pPr>
              <w:pStyle w:val="SIBulletList1"/>
              <w:rPr>
                <w:ins w:id="176" w:author="Rob Stowell" w:date="2019-12-05T14:53:00Z"/>
              </w:rPr>
            </w:pPr>
            <w:r w:rsidRPr="00804372">
              <w:t>StanForD data standards</w:t>
            </w:r>
            <w:ins w:id="177" w:author="Rob Stowell" w:date="2019-12-05T14:53:00Z">
              <w:r w:rsidR="00712BA3">
                <w:t xml:space="preserve"> and file types</w:t>
              </w:r>
            </w:ins>
            <w:del w:id="178" w:author="Rob Stowell" w:date="2019-12-05T14:53:00Z">
              <w:r w:rsidRPr="00804372" w:rsidDel="00712BA3">
                <w:delText>,</w:delText>
              </w:r>
            </w:del>
            <w:r w:rsidRPr="00804372">
              <w:t xml:space="preserve"> </w:t>
            </w:r>
          </w:p>
          <w:p w14:paraId="0A456EA9" w14:textId="6E4DE2A0" w:rsidR="00804372" w:rsidRPr="00804372" w:rsidRDefault="00804372" w:rsidP="00841770">
            <w:pPr>
              <w:pStyle w:val="SIBulletList1"/>
            </w:pPr>
            <w:r w:rsidRPr="00804372">
              <w:t>machine types and their capability</w:t>
            </w:r>
          </w:p>
          <w:p w14:paraId="2B302B04" w14:textId="5325FCD8" w:rsidR="00463605" w:rsidRPr="00463605" w:rsidRDefault="00463605" w:rsidP="00463605">
            <w:pPr>
              <w:pStyle w:val="SIBulletList1"/>
            </w:pPr>
            <w:r w:rsidRPr="00463605">
              <w:t>principles of val</w:t>
            </w:r>
            <w:ins w:id="179" w:author="Rob Stowell" w:date="2019-12-05T14:54:00Z">
              <w:r w:rsidR="00712BA3">
                <w:t>u</w:t>
              </w:r>
            </w:ins>
            <w:r w:rsidRPr="00463605">
              <w:t>e and value recovery in timber harvesting</w:t>
            </w:r>
          </w:p>
          <w:p w14:paraId="75AE0D85" w14:textId="22B5A615" w:rsidR="00804372" w:rsidRDefault="00B72A1F" w:rsidP="00804372">
            <w:pPr>
              <w:pStyle w:val="SIBulletList1"/>
            </w:pPr>
            <w:r>
              <w:t>w</w:t>
            </w:r>
            <w:r w:rsidRPr="00804372">
              <w:t>ood flow</w:t>
            </w:r>
            <w:r w:rsidR="00804372" w:rsidRPr="00804372">
              <w:t xml:space="preserve"> planning</w:t>
            </w:r>
            <w:r w:rsidR="00D9247A">
              <w:t xml:space="preserve"> procedures</w:t>
            </w:r>
          </w:p>
          <w:p w14:paraId="5E3F7459" w14:textId="50EDF03C" w:rsidR="00066E41" w:rsidRPr="00804372" w:rsidDel="00712BA3" w:rsidRDefault="00066E41" w:rsidP="00841770">
            <w:pPr>
              <w:pStyle w:val="SIBulletList1"/>
              <w:rPr>
                <w:del w:id="180" w:author="Rob Stowell" w:date="2019-12-05T14:54:00Z"/>
              </w:rPr>
            </w:pPr>
            <w:del w:id="181" w:author="Rob Stowell" w:date="2019-12-05T14:54:00Z">
              <w:r w:rsidDel="00712BA3">
                <w:delText>production planning procedures</w:delText>
              </w:r>
            </w:del>
          </w:p>
          <w:p w14:paraId="730902B1" w14:textId="530D0B0D" w:rsidR="00463605" w:rsidRPr="00463605" w:rsidDel="00712BA3" w:rsidRDefault="00463605" w:rsidP="00463605">
            <w:pPr>
              <w:pStyle w:val="SIBulletList1"/>
              <w:rPr>
                <w:del w:id="182" w:author="Rob Stowell" w:date="2019-12-05T14:54:00Z"/>
              </w:rPr>
            </w:pPr>
            <w:del w:id="183" w:author="Rob Stowell" w:date="2019-12-05T14:54:00Z">
              <w:r w:rsidRPr="00463605" w:rsidDel="00712BA3">
                <w:delText>StanForD harvester files</w:delText>
              </w:r>
            </w:del>
          </w:p>
          <w:p w14:paraId="3BB941C7" w14:textId="2F57ABC4" w:rsidR="00463605" w:rsidRPr="00463605" w:rsidDel="00712BA3" w:rsidRDefault="00463605" w:rsidP="00463605">
            <w:pPr>
              <w:pStyle w:val="SIBulletList2"/>
              <w:rPr>
                <w:del w:id="184" w:author="Rob Stowell" w:date="2019-12-05T14:54:00Z"/>
              </w:rPr>
            </w:pPr>
            <w:del w:id="185" w:author="Rob Stowell" w:date="2019-12-05T14:54:00Z">
              <w:r w:rsidRPr="00463605" w:rsidDel="00712BA3">
                <w:delText>PRI (production data)</w:delText>
              </w:r>
            </w:del>
          </w:p>
          <w:p w14:paraId="4D1D4456" w14:textId="382BCCF4" w:rsidR="00463605" w:rsidRPr="00463605" w:rsidDel="00712BA3" w:rsidRDefault="00463605" w:rsidP="00463605">
            <w:pPr>
              <w:pStyle w:val="SIBulletList2"/>
              <w:rPr>
                <w:del w:id="186" w:author="Rob Stowell" w:date="2019-12-05T14:54:00Z"/>
              </w:rPr>
            </w:pPr>
            <w:del w:id="187" w:author="Rob Stowell" w:date="2019-12-05T14:54:00Z">
              <w:r w:rsidRPr="00463605" w:rsidDel="00712BA3">
                <w:delText xml:space="preserve">PRD (log count and volume grade mix) </w:delText>
              </w:r>
            </w:del>
          </w:p>
          <w:p w14:paraId="76D3774C" w14:textId="74442012" w:rsidR="00463605" w:rsidRPr="00463605" w:rsidDel="00712BA3" w:rsidRDefault="00463605" w:rsidP="00463605">
            <w:pPr>
              <w:pStyle w:val="SIBulletList2"/>
              <w:rPr>
                <w:del w:id="188" w:author="Rob Stowell" w:date="2019-12-05T14:54:00Z"/>
              </w:rPr>
            </w:pPr>
            <w:del w:id="189" w:author="Rob Stowell" w:date="2019-12-05T14:54:00Z">
              <w:r w:rsidRPr="00463605" w:rsidDel="00712BA3">
                <w:delText xml:space="preserve">STM (harvester head diameter measurements) </w:delText>
              </w:r>
            </w:del>
          </w:p>
          <w:p w14:paraId="29949992" w14:textId="37B40839" w:rsidR="00463605" w:rsidRPr="00463605" w:rsidDel="00712BA3" w:rsidRDefault="00463605" w:rsidP="00463605">
            <w:pPr>
              <w:pStyle w:val="SIBulletList2"/>
              <w:rPr>
                <w:del w:id="190" w:author="Rob Stowell" w:date="2019-12-05T14:54:00Z"/>
              </w:rPr>
            </w:pPr>
            <w:del w:id="191" w:author="Rob Stowell" w:date="2019-12-05T14:54:00Z">
              <w:r w:rsidRPr="00463605" w:rsidDel="00712BA3">
                <w:delText>APT (harvester cutting instruction)</w:delText>
              </w:r>
            </w:del>
          </w:p>
          <w:p w14:paraId="44D42C5D" w14:textId="3E37DA91" w:rsidR="00463605" w:rsidRPr="00463605" w:rsidDel="00712BA3" w:rsidRDefault="00463605" w:rsidP="00463605">
            <w:pPr>
              <w:pStyle w:val="SIBulletList2"/>
              <w:rPr>
                <w:del w:id="192" w:author="Rob Stowell" w:date="2019-12-05T14:54:00Z"/>
              </w:rPr>
            </w:pPr>
            <w:del w:id="193" w:author="Rob Stowell" w:date="2019-12-05T14:54:00Z">
              <w:r w:rsidRPr="00463605" w:rsidDel="00712BA3">
                <w:delText xml:space="preserve">KTR (harvester head calibration data) </w:delText>
              </w:r>
            </w:del>
          </w:p>
          <w:p w14:paraId="7F547B01" w14:textId="2ED21C37" w:rsidR="00463605" w:rsidRPr="00463605" w:rsidRDefault="00463605" w:rsidP="00463605">
            <w:pPr>
              <w:pStyle w:val="SIBulletList1"/>
            </w:pPr>
            <w:r w:rsidRPr="00463605">
              <w:t>uses of harvester</w:t>
            </w:r>
            <w:ins w:id="194" w:author="Rob Stowell" w:date="2019-12-05T14:54:00Z">
              <w:r w:rsidR="00712BA3">
                <w:t xml:space="preserve"> </w:t>
              </w:r>
            </w:ins>
            <w:del w:id="195" w:author="Rob Stowell" w:date="2019-12-05T14:54:00Z">
              <w:r w:rsidRPr="00463605" w:rsidDel="00712BA3">
                <w:delText xml:space="preserve"> head</w:delText>
              </w:r>
            </w:del>
            <w:ins w:id="196" w:author="Rob Stowell" w:date="2019-12-05T14:54:00Z">
              <w:r w:rsidR="00712BA3">
                <w:t>and forwarder</w:t>
              </w:r>
            </w:ins>
            <w:r w:rsidRPr="00463605">
              <w:t xml:space="preserve"> data</w:t>
            </w:r>
          </w:p>
          <w:p w14:paraId="66FFE393" w14:textId="77777777" w:rsidR="00463605" w:rsidRPr="00463605" w:rsidRDefault="00463605" w:rsidP="00463605">
            <w:pPr>
              <w:pStyle w:val="SIBulletList2"/>
            </w:pPr>
            <w:r w:rsidRPr="00463605">
              <w:t>improve value and volume recovery</w:t>
            </w:r>
          </w:p>
          <w:p w14:paraId="01CA7551" w14:textId="25109C6D" w:rsidR="00463605" w:rsidRPr="00463605" w:rsidRDefault="00463605" w:rsidP="00463605">
            <w:pPr>
              <w:pStyle w:val="SIBulletList2"/>
            </w:pPr>
            <w:r w:rsidRPr="00463605">
              <w:t xml:space="preserve">production </w:t>
            </w:r>
            <w:r w:rsidR="00841770">
              <w:t xml:space="preserve">reporting and </w:t>
            </w:r>
            <w:r w:rsidRPr="00463605">
              <w:t>planning</w:t>
            </w:r>
          </w:p>
          <w:p w14:paraId="4BF770DC" w14:textId="47CAF2B3" w:rsidR="00B07E3A" w:rsidRDefault="00463605" w:rsidP="00463605">
            <w:pPr>
              <w:pStyle w:val="SIBulletList2"/>
              <w:rPr>
                <w:ins w:id="197" w:author="gdaian" w:date="2019-11-24T18:13:00Z"/>
              </w:rPr>
            </w:pPr>
            <w:r w:rsidRPr="00463605">
              <w:t xml:space="preserve">monitor </w:t>
            </w:r>
            <w:ins w:id="198" w:author="gdaian" w:date="2019-11-24T18:12:00Z">
              <w:r w:rsidR="00B07E3A">
                <w:t xml:space="preserve">volumes of </w:t>
              </w:r>
            </w:ins>
            <w:r w:rsidRPr="00463605">
              <w:t>product length mix from areas being harvested</w:t>
            </w:r>
          </w:p>
          <w:p w14:paraId="4FCD9B96" w14:textId="0E7DED0B" w:rsidR="00B07E3A" w:rsidRDefault="00B07E3A" w:rsidP="00463605">
            <w:pPr>
              <w:pStyle w:val="SIBulletList2"/>
              <w:rPr>
                <w:ins w:id="199" w:author="gdaian" w:date="2019-11-24T18:12:00Z"/>
              </w:rPr>
            </w:pPr>
            <w:ins w:id="200" w:author="gdaian" w:date="2019-11-24T18:13:00Z">
              <w:r>
                <w:t>monitor production targets against production data (stem count by diameter at breast height class)</w:t>
              </w:r>
            </w:ins>
          </w:p>
          <w:p w14:paraId="4F036204" w14:textId="3AED971C" w:rsidR="00463605" w:rsidRPr="00463605" w:rsidRDefault="00B07E3A" w:rsidP="00463605">
            <w:pPr>
              <w:pStyle w:val="SIBulletList2"/>
            </w:pPr>
            <w:ins w:id="201" w:author="gdaian" w:date="2019-11-24T18:12:00Z">
              <w:r>
                <w:t>map and monitor area harvested</w:t>
              </w:r>
            </w:ins>
            <w:r w:rsidR="00463605" w:rsidRPr="00463605">
              <w:t xml:space="preserve"> in thinning and clear-fell operations</w:t>
            </w:r>
          </w:p>
          <w:p w14:paraId="4FD41922" w14:textId="77777777" w:rsidR="00463605" w:rsidRPr="00463605" w:rsidRDefault="00463605" w:rsidP="00463605">
            <w:pPr>
              <w:pStyle w:val="SIBulletList2"/>
            </w:pPr>
            <w:r w:rsidRPr="00463605">
              <w:t>reduce production risks through fewer rejects</w:t>
            </w:r>
          </w:p>
          <w:p w14:paraId="16D50A7E" w14:textId="77777777" w:rsidR="00463605" w:rsidRPr="00463605" w:rsidRDefault="00463605" w:rsidP="00463605">
            <w:pPr>
              <w:pStyle w:val="SIBulletList2"/>
            </w:pPr>
            <w:r w:rsidRPr="00463605">
              <w:t>monitor machine calibration</w:t>
            </w:r>
          </w:p>
          <w:p w14:paraId="06002EC9" w14:textId="63852F8D" w:rsidR="00463605" w:rsidRPr="00463605" w:rsidRDefault="00463605" w:rsidP="00463605">
            <w:pPr>
              <w:pStyle w:val="SIBulletList2"/>
            </w:pPr>
            <w:r w:rsidRPr="00463605">
              <w:t>monitor cutting strategies</w:t>
            </w:r>
          </w:p>
          <w:p w14:paraId="500F9289" w14:textId="077E0FDD" w:rsidR="00463605" w:rsidRPr="00463605" w:rsidRDefault="00B72A1F" w:rsidP="00463605">
            <w:pPr>
              <w:pStyle w:val="SIBulletList2"/>
            </w:pPr>
            <w:r w:rsidRPr="00463605">
              <w:t>mo</w:t>
            </w:r>
            <w:r>
              <w:t>nitor</w:t>
            </w:r>
            <w:r w:rsidR="00463605" w:rsidRPr="00463605">
              <w:t xml:space="preserve"> operator value recovery</w:t>
            </w:r>
          </w:p>
          <w:p w14:paraId="16E32DC7" w14:textId="0596EA8A" w:rsidR="00463605" w:rsidRPr="00463605" w:rsidRDefault="00463605" w:rsidP="00463605">
            <w:pPr>
              <w:pStyle w:val="SIBulletList1"/>
            </w:pPr>
            <w:r w:rsidRPr="00463605">
              <w:t xml:space="preserve">machine </w:t>
            </w:r>
            <w:r w:rsidR="00B72A1F" w:rsidRPr="00463605">
              <w:t>measurement</w:t>
            </w:r>
            <w:r w:rsidRPr="00463605">
              <w:t xml:space="preserve"> accuracy and calibration and impact on data accuracy</w:t>
            </w:r>
          </w:p>
          <w:p w14:paraId="056BD734" w14:textId="607CEF56" w:rsidR="00A13C6D" w:rsidRPr="00A13C6D" w:rsidRDefault="00A13C6D" w:rsidP="009058E7">
            <w:pPr>
              <w:pStyle w:val="SIBulletList1"/>
              <w:rPr>
                <w:ins w:id="202" w:author="Rob Stowell" w:date="2019-11-26T12:18:00Z"/>
              </w:rPr>
            </w:pPr>
            <w:ins w:id="203" w:author="Rob Stowell" w:date="2019-11-26T12:18:00Z">
              <w:r>
                <w:t>c</w:t>
              </w:r>
              <w:r w:rsidRPr="00A13C6D">
                <w:t>auses of harvester and docket or target data mismatch</w:t>
              </w:r>
            </w:ins>
          </w:p>
          <w:p w14:paraId="152B9EB0" w14:textId="3E72E4FE" w:rsidR="00A13C6D" w:rsidRPr="00A13C6D" w:rsidRDefault="00A13C6D" w:rsidP="009058E7">
            <w:pPr>
              <w:pStyle w:val="SIBulletList2"/>
              <w:rPr>
                <w:ins w:id="204" w:author="Rob Stowell" w:date="2019-11-26T12:18:00Z"/>
              </w:rPr>
            </w:pPr>
            <w:ins w:id="205" w:author="Rob Stowell" w:date="2019-11-26T12:18:00Z">
              <w:r w:rsidRPr="00A13C6D">
                <w:t>operators not correctly recording harvest data</w:t>
              </w:r>
            </w:ins>
          </w:p>
          <w:p w14:paraId="457393A3" w14:textId="28032AB9" w:rsidR="00A13C6D" w:rsidRPr="00DD0430" w:rsidRDefault="00A13C6D" w:rsidP="009058E7">
            <w:pPr>
              <w:pStyle w:val="SIBulletList2"/>
              <w:rPr>
                <w:ins w:id="206" w:author="Rob Stowell" w:date="2019-11-26T12:18:00Z"/>
              </w:rPr>
            </w:pPr>
            <w:ins w:id="207" w:author="Rob Stowell" w:date="2019-11-26T12:18:00Z">
              <w:r w:rsidRPr="00DD0430">
                <w:t>missing bark function</w:t>
              </w:r>
            </w:ins>
          </w:p>
          <w:p w14:paraId="7DF3BBEA" w14:textId="357856F8" w:rsidR="00A13C6D" w:rsidRPr="009058E7" w:rsidRDefault="00A13C6D" w:rsidP="009058E7">
            <w:pPr>
              <w:pStyle w:val="SIBulletList2"/>
              <w:rPr>
                <w:ins w:id="208" w:author="Rob Stowell" w:date="2019-11-26T12:18:00Z"/>
              </w:rPr>
            </w:pPr>
            <w:ins w:id="209" w:author="Rob Stowell" w:date="2019-11-26T12:18:00Z">
              <w:r w:rsidRPr="009058E7">
                <w:t>different use of conversion factors</w:t>
              </w:r>
            </w:ins>
          </w:p>
          <w:p w14:paraId="0A7CE8D6" w14:textId="3A31AE5B" w:rsidR="00A13C6D" w:rsidRPr="009058E7" w:rsidRDefault="00A13C6D" w:rsidP="009058E7">
            <w:pPr>
              <w:pStyle w:val="SIBulletList2"/>
              <w:rPr>
                <w:ins w:id="210" w:author="Rob Stowell" w:date="2019-11-26T12:18:00Z"/>
              </w:rPr>
            </w:pPr>
            <w:ins w:id="211" w:author="Rob Stowell" w:date="2019-11-26T12:18:00Z">
              <w:r w:rsidRPr="009058E7">
                <w:t>harvester calibration control checks</w:t>
              </w:r>
            </w:ins>
          </w:p>
          <w:p w14:paraId="56F4B7E4" w14:textId="04DE6083" w:rsidR="00463605" w:rsidRPr="00463605" w:rsidRDefault="00463605" w:rsidP="00463605">
            <w:pPr>
              <w:pStyle w:val="SIBulletList1"/>
            </w:pPr>
            <w:r>
              <w:t xml:space="preserve">basic </w:t>
            </w:r>
            <w:r w:rsidRPr="00463605">
              <w:t>GPS</w:t>
            </w:r>
            <w:r>
              <w:t xml:space="preserve"> concepts</w:t>
            </w:r>
          </w:p>
          <w:p w14:paraId="0F895277" w14:textId="5B2874EB" w:rsidR="00712BA3" w:rsidRDefault="00D9247A" w:rsidP="00841770">
            <w:pPr>
              <w:pStyle w:val="SIBulletList1"/>
              <w:rPr>
                <w:ins w:id="212" w:author="Rob Stowell" w:date="2019-12-05T14:52:00Z"/>
              </w:rPr>
            </w:pPr>
            <w:del w:id="213" w:author="Rob Stowell" w:date="2019-12-05T14:52:00Z">
              <w:r w:rsidDel="00712BA3">
                <w:delText>t</w:delText>
              </w:r>
              <w:r w:rsidRPr="00D9247A" w:rsidDel="00712BA3">
                <w:delText xml:space="preserve">erminology associated with </w:delText>
              </w:r>
            </w:del>
            <w:r w:rsidRPr="00D9247A">
              <w:t>software package</w:t>
            </w:r>
            <w:ins w:id="214" w:author="Rob Stowell" w:date="2019-12-05T14:52:00Z">
              <w:r w:rsidR="00712BA3">
                <w:t xml:space="preserve"> for processi</w:t>
              </w:r>
            </w:ins>
            <w:ins w:id="215" w:author="Rob Stowell" w:date="2019-12-05T14:53:00Z">
              <w:r w:rsidR="00712BA3">
                <w:t>ng optimisation data</w:t>
              </w:r>
            </w:ins>
          </w:p>
          <w:p w14:paraId="5C60106F" w14:textId="609925D9" w:rsidR="00712BA3" w:rsidRDefault="00712BA3">
            <w:pPr>
              <w:pStyle w:val="SIBulletList2"/>
              <w:rPr>
                <w:ins w:id="216" w:author="Rob Stowell" w:date="2019-12-05T14:52:00Z"/>
              </w:rPr>
              <w:pPrChange w:id="217" w:author="Rob Stowell" w:date="2019-12-05T14:52:00Z">
                <w:pPr>
                  <w:pStyle w:val="SIBulletList1"/>
                </w:pPr>
              </w:pPrChange>
            </w:pPr>
            <w:ins w:id="218" w:author="Rob Stowell" w:date="2019-12-05T14:52:00Z">
              <w:r>
                <w:t xml:space="preserve">procedures for </w:t>
              </w:r>
            </w:ins>
            <w:ins w:id="219" w:author="Rob Stowell" w:date="2019-12-05T14:53:00Z">
              <w:r>
                <w:t xml:space="preserve">inputting data and </w:t>
              </w:r>
            </w:ins>
            <w:ins w:id="220" w:author="Rob Stowell" w:date="2019-12-05T14:52:00Z">
              <w:r>
                <w:t>generating report</w:t>
              </w:r>
            </w:ins>
            <w:ins w:id="221" w:author="Rob Stowell" w:date="2019-12-05T14:53:00Z">
              <w:r>
                <w:t>s</w:t>
              </w:r>
            </w:ins>
          </w:p>
          <w:p w14:paraId="0CB5EF2E" w14:textId="759C8DBD" w:rsidR="00D9247A" w:rsidRPr="00D9247A" w:rsidRDefault="00712BA3">
            <w:pPr>
              <w:pStyle w:val="SIBulletList2"/>
              <w:pPrChange w:id="222" w:author="Rob Stowell" w:date="2019-12-05T14:52:00Z">
                <w:pPr>
                  <w:pStyle w:val="SIBulletList1"/>
                </w:pPr>
              </w:pPrChange>
            </w:pPr>
            <w:ins w:id="223" w:author="Rob Stowell" w:date="2019-12-05T14:52:00Z">
              <w:r>
                <w:t>terminology</w:t>
              </w:r>
            </w:ins>
            <w:r w:rsidR="00D9247A" w:rsidRPr="00D9247A">
              <w:t xml:space="preserve"> </w:t>
            </w:r>
          </w:p>
          <w:p w14:paraId="54B792E0" w14:textId="4B399DBE" w:rsidR="00D9247A" w:rsidRPr="00D9247A" w:rsidRDefault="00D9247A" w:rsidP="00841770">
            <w:pPr>
              <w:pStyle w:val="SIBulletList1"/>
            </w:pPr>
            <w:r w:rsidRPr="00D9247A">
              <w:t>file and record maintenance</w:t>
            </w:r>
            <w:r>
              <w:t xml:space="preserve"> procedures</w:t>
            </w:r>
          </w:p>
          <w:p w14:paraId="0BF4178F" w14:textId="594E7A26" w:rsidR="00DB20B4" w:rsidRPr="000754EC" w:rsidRDefault="00D9247A" w:rsidP="00841770">
            <w:pPr>
              <w:pStyle w:val="SIBulletList1"/>
            </w:pPr>
            <w:r w:rsidRPr="00D9247A">
              <w:t>antivirus software procedures</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0F0E96">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0F0E96">
        <w:tc>
          <w:tcPr>
            <w:tcW w:w="5000" w:type="pct"/>
            <w:shd w:val="clear" w:color="auto" w:fill="auto"/>
          </w:tcPr>
          <w:p w14:paraId="64444F7B" w14:textId="77777777" w:rsidR="00FC325D" w:rsidRPr="001136F2" w:rsidRDefault="00FC325D" w:rsidP="001136F2">
            <w:pPr>
              <w:pStyle w:val="SIText"/>
            </w:pPr>
            <w:r w:rsidRPr="001136F2">
              <w:t xml:space="preserve">Assessment of the skills in this unit of competency must take place under the following conditions: </w:t>
            </w:r>
          </w:p>
          <w:p w14:paraId="601CF279" w14:textId="77777777" w:rsidR="008E2FD6" w:rsidRPr="001136F2" w:rsidRDefault="008E2FD6" w:rsidP="001136F2">
            <w:pPr>
              <w:pStyle w:val="SIBulletList1"/>
            </w:pPr>
            <w:r w:rsidRPr="001136F2">
              <w:t>physical conditions:</w:t>
            </w:r>
          </w:p>
          <w:p w14:paraId="5C67DD8B" w14:textId="686E34A3" w:rsidR="005132BC" w:rsidRPr="001136F2" w:rsidRDefault="005132BC" w:rsidP="001136F2">
            <w:pPr>
              <w:pStyle w:val="SIBulletList2"/>
            </w:pPr>
            <w:r w:rsidRPr="001136F2">
              <w:t>skills must be demonstrated in</w:t>
            </w:r>
            <w:r w:rsidR="00F96305" w:rsidRPr="001136F2">
              <w:t xml:space="preserve"> a</w:t>
            </w:r>
            <w:r w:rsidRPr="001136F2">
              <w:t xml:space="preserve"> </w:t>
            </w:r>
            <w:r w:rsidR="0034757F" w:rsidRPr="001136F2">
              <w:t xml:space="preserve">real or simulated </w:t>
            </w:r>
            <w:r w:rsidR="00F96305" w:rsidRPr="001136F2">
              <w:t>forestry site</w:t>
            </w:r>
          </w:p>
          <w:p w14:paraId="74F8336A" w14:textId="77777777" w:rsidR="008E2FD6" w:rsidRPr="001136F2" w:rsidRDefault="008E2FD6" w:rsidP="001136F2">
            <w:pPr>
              <w:pStyle w:val="SIBulletList1"/>
            </w:pPr>
            <w:r w:rsidRPr="001136F2">
              <w:t>resources, equipment and materials:</w:t>
            </w:r>
          </w:p>
          <w:p w14:paraId="7A4672BB" w14:textId="5A2E799E" w:rsidR="00F96305" w:rsidRPr="001136F2" w:rsidRDefault="0034757F" w:rsidP="001136F2">
            <w:pPr>
              <w:pStyle w:val="SIBulletList2"/>
            </w:pPr>
            <w:r w:rsidRPr="001136F2">
              <w:t xml:space="preserve">computer software for analysing harvester </w:t>
            </w:r>
            <w:del w:id="224" w:author="Rob Stowell" w:date="2019-12-05T14:55:00Z">
              <w:r w:rsidRPr="001136F2" w:rsidDel="00712BA3">
                <w:delText xml:space="preserve">head </w:delText>
              </w:r>
            </w:del>
            <w:ins w:id="225" w:author="Rob Stowell" w:date="2019-12-05T14:55:00Z">
              <w:r w:rsidR="00712BA3">
                <w:t>and forwarder</w:t>
              </w:r>
              <w:r w:rsidR="00712BA3" w:rsidRPr="001136F2">
                <w:t xml:space="preserve"> </w:t>
              </w:r>
            </w:ins>
            <w:r w:rsidRPr="001136F2">
              <w:t>data</w:t>
            </w:r>
            <w:r w:rsidR="00F96305" w:rsidRPr="001136F2">
              <w:t xml:space="preserve"> </w:t>
            </w:r>
          </w:p>
          <w:p w14:paraId="7E9CA03B" w14:textId="1C7314DA" w:rsidR="00B118E6" w:rsidRPr="001136F2" w:rsidRDefault="0034757F" w:rsidP="001136F2">
            <w:pPr>
              <w:pStyle w:val="SIBulletList2"/>
            </w:pPr>
            <w:r w:rsidRPr="001136F2">
              <w:t>computer hardware</w:t>
            </w:r>
          </w:p>
          <w:p w14:paraId="5761667F" w14:textId="05F3AD17" w:rsidR="0034757F" w:rsidRPr="001136F2" w:rsidRDefault="0034757F" w:rsidP="001136F2">
            <w:pPr>
              <w:pStyle w:val="SIBulletList2"/>
            </w:pPr>
            <w:r w:rsidRPr="001136F2">
              <w:t>Internet access</w:t>
            </w:r>
          </w:p>
          <w:p w14:paraId="475C90CC" w14:textId="7BC7C0B8" w:rsidR="0034757F" w:rsidRPr="001136F2" w:rsidRDefault="0034757F" w:rsidP="001136F2">
            <w:pPr>
              <w:pStyle w:val="SIBulletList2"/>
            </w:pPr>
            <w:r w:rsidRPr="001136F2">
              <w:t>StanForD compliant data on harvesting operations</w:t>
            </w:r>
          </w:p>
          <w:p w14:paraId="654C68DF" w14:textId="77777777" w:rsidR="008E2FD6" w:rsidRPr="001136F2" w:rsidRDefault="008E2FD6" w:rsidP="001136F2">
            <w:pPr>
              <w:pStyle w:val="SIBulletList1"/>
            </w:pPr>
            <w:r w:rsidRPr="001136F2">
              <w:t>specifications:</w:t>
            </w:r>
          </w:p>
          <w:p w14:paraId="128F4D6E" w14:textId="09B051B4" w:rsidR="00EE4378" w:rsidRPr="001136F2" w:rsidRDefault="00EE4378" w:rsidP="001136F2">
            <w:pPr>
              <w:pStyle w:val="SIBulletList2"/>
            </w:pPr>
            <w:r w:rsidRPr="001136F2">
              <w:t xml:space="preserve">access to work order or instruction detailing </w:t>
            </w:r>
            <w:r w:rsidR="00B72A1F" w:rsidRPr="001136F2">
              <w:t>wood flow</w:t>
            </w:r>
            <w:r w:rsidR="0034757F" w:rsidRPr="001136F2">
              <w:t xml:space="preserve"> planning and production data requirements</w:t>
            </w:r>
          </w:p>
          <w:p w14:paraId="3F601BD6" w14:textId="468435FA" w:rsidR="008E2FD6" w:rsidRPr="001136F2" w:rsidRDefault="008E2FD6" w:rsidP="001136F2">
            <w:pPr>
              <w:pStyle w:val="SIBulletList2"/>
            </w:pPr>
            <w:r w:rsidRPr="001136F2">
              <w:t xml:space="preserve">access to workplace policies and procedures which cover current Work Health and Safety Acts or Occupation Health and Safety Acts, regulations and related industry standards and codes of practice applicable to </w:t>
            </w:r>
            <w:r w:rsidR="0034757F" w:rsidRPr="001136F2">
              <w:t>using computer software and hardware</w:t>
            </w:r>
          </w:p>
          <w:p w14:paraId="6518BF00" w14:textId="7D202C21" w:rsidR="008E2FD6" w:rsidRPr="001136F2" w:rsidRDefault="008E2FD6" w:rsidP="001136F2">
            <w:pPr>
              <w:pStyle w:val="SIBulletList2"/>
            </w:pPr>
            <w:r w:rsidRPr="001136F2">
              <w:t xml:space="preserve">access to workplace policies and procedures which cover current Environment Protection Acts, regulations and related industry standards and codes of practice applicable to </w:t>
            </w:r>
            <w:r w:rsidR="0034757F" w:rsidRPr="001136F2">
              <w:t>using computer software and hardware</w:t>
            </w:r>
          </w:p>
          <w:p w14:paraId="009AE53F" w14:textId="77777777" w:rsidR="00EE4378" w:rsidRPr="001136F2" w:rsidRDefault="008E2FD6" w:rsidP="001136F2">
            <w:pPr>
              <w:pStyle w:val="SIBulletList2"/>
            </w:pPr>
            <w:r w:rsidRPr="001136F2">
              <w:t>access to production plan</w:t>
            </w:r>
          </w:p>
          <w:p w14:paraId="0064746A" w14:textId="70E0C551" w:rsidR="008E2FD6" w:rsidRPr="001136F2" w:rsidRDefault="00EE4378" w:rsidP="001136F2">
            <w:pPr>
              <w:pStyle w:val="SIBulletList2"/>
            </w:pPr>
            <w:r w:rsidRPr="001136F2">
              <w:t>access to workplace safety and environmental protection plans</w:t>
            </w:r>
            <w:r w:rsidRPr="001136F2" w:rsidDel="00EE4378">
              <w:t xml:space="preserve"> </w:t>
            </w:r>
            <w:r w:rsidR="008E2FD6" w:rsidRPr="001136F2">
              <w:t>access to site emergency procedure</w:t>
            </w:r>
          </w:p>
          <w:p w14:paraId="28D2C47A" w14:textId="1484127E" w:rsidR="008E2FD6" w:rsidRPr="001136F2" w:rsidRDefault="008E2FD6" w:rsidP="001136F2">
            <w:pPr>
              <w:pStyle w:val="SIBulletList2"/>
            </w:pPr>
            <w:r w:rsidRPr="001136F2">
              <w:t xml:space="preserve">access to workplace safe operating procedures </w:t>
            </w:r>
            <w:r w:rsidR="0034757F" w:rsidRPr="001136F2">
              <w:t xml:space="preserve">for using computer software and </w:t>
            </w:r>
            <w:r w:rsidR="00B72A1F" w:rsidRPr="001136F2">
              <w:t>hardware</w:t>
            </w:r>
          </w:p>
          <w:p w14:paraId="38C8439D" w14:textId="66A09519" w:rsidR="008E2FD6" w:rsidRPr="001136F2" w:rsidRDefault="008E2FD6" w:rsidP="001136F2">
            <w:pPr>
              <w:pStyle w:val="SIBulletList2"/>
            </w:pPr>
            <w:r w:rsidRPr="001136F2">
              <w:t xml:space="preserve">access to user manual for </w:t>
            </w:r>
            <w:r w:rsidR="0034757F" w:rsidRPr="001136F2">
              <w:t>computer software and hardware</w:t>
            </w:r>
            <w:r w:rsidRPr="001136F2">
              <w:t>.</w:t>
            </w:r>
          </w:p>
          <w:p w14:paraId="75D6B074" w14:textId="77777777" w:rsidR="008E2FD6" w:rsidRPr="001136F2" w:rsidRDefault="008E2FD6" w:rsidP="001136F2">
            <w:pPr>
              <w:pStyle w:val="SIText"/>
            </w:pPr>
          </w:p>
          <w:p w14:paraId="6A9482A4" w14:textId="4DF824C2" w:rsidR="00F1480E" w:rsidRPr="000754EC" w:rsidRDefault="008E2FD6" w:rsidP="001136F2">
            <w:pPr>
              <w:pStyle w:val="SIText"/>
              <w:rPr>
                <w:rFonts w:eastAsia="Calibri"/>
              </w:rPr>
            </w:pPr>
            <w:r w:rsidRPr="001136F2">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06281832" w:rsidR="00F1480E" w:rsidRPr="000754EC" w:rsidRDefault="00EE4378" w:rsidP="00E925B3">
            <w:pPr>
              <w:pStyle w:val="SIText"/>
            </w:pPr>
            <w:r w:rsidRPr="00EE4378">
              <w:t>Companion Volume implementation guides are found in VETNet</w:t>
            </w:r>
            <w:r w:rsidR="00611EEC">
              <w:t xml:space="preserve">: </w:t>
            </w:r>
            <w:hyperlink r:id="rId11" w:history="1">
              <w:r w:rsidR="00611EEC" w:rsidRPr="00611EEC">
                <w:t>https://vetnet.education.gov.au/Pages/TrainingDocs.aspx?q=0d96fe23-5747-4c01-9d6f-3509ff8d3d47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08593" w14:textId="77777777" w:rsidR="00AB0AA0" w:rsidRDefault="00AB0AA0" w:rsidP="00BF3F0A">
      <w:r>
        <w:separator/>
      </w:r>
    </w:p>
    <w:p w14:paraId="57014C64" w14:textId="77777777" w:rsidR="00AB0AA0" w:rsidRDefault="00AB0AA0"/>
  </w:endnote>
  <w:endnote w:type="continuationSeparator" w:id="0">
    <w:p w14:paraId="101D2166" w14:textId="77777777" w:rsidR="00AB0AA0" w:rsidRDefault="00AB0AA0" w:rsidP="00BF3F0A">
      <w:r>
        <w:continuationSeparator/>
      </w:r>
    </w:p>
    <w:p w14:paraId="4896FD94" w14:textId="77777777" w:rsidR="00AB0AA0" w:rsidRDefault="00AB0A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decorative"/>
    <w:pitch w:val="variable"/>
    <w:sig w:usb0="00000000" w:usb1="10000000" w:usb2="00000000" w:usb3="00000000" w:csb0="80000000" w:csb1="00000000"/>
  </w:font>
  <w:font w:name="Century">
    <w:panose1 w:val="02040604050505020304"/>
    <w:charset w:val="00"/>
    <w:family w:val="roman"/>
    <w:notTrueType/>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5C577" w14:textId="77777777" w:rsidR="00AB0AA0" w:rsidRDefault="00AB0AA0" w:rsidP="00BF3F0A">
      <w:r>
        <w:separator/>
      </w:r>
    </w:p>
    <w:p w14:paraId="6D1535F4" w14:textId="77777777" w:rsidR="00AB0AA0" w:rsidRDefault="00AB0AA0"/>
  </w:footnote>
  <w:footnote w:type="continuationSeparator" w:id="0">
    <w:p w14:paraId="2C1D4DD8" w14:textId="77777777" w:rsidR="00AB0AA0" w:rsidRDefault="00AB0AA0" w:rsidP="00BF3F0A">
      <w:r>
        <w:continuationSeparator/>
      </w:r>
    </w:p>
    <w:p w14:paraId="7B402072" w14:textId="77777777" w:rsidR="00AB0AA0" w:rsidRDefault="00AB0A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58CF0" w14:textId="77777777" w:rsidR="00D2012C" w:rsidRPr="00D2012C" w:rsidRDefault="00D2012C" w:rsidP="00D2012C">
    <w:pPr>
      <w:pStyle w:val="SIUnittitle"/>
    </w:pPr>
  </w:p>
  <w:p w14:paraId="5FB65EA3" w14:textId="0987F4B2" w:rsidR="009B23A1" w:rsidRPr="00D2012C" w:rsidRDefault="009B23A1" w:rsidP="00E925B3">
    <w:pPr>
      <w:pStyle w:val="SIText"/>
    </w:pPr>
    <w:r w:rsidRPr="00D2012C">
      <w:t>FWP</w:t>
    </w:r>
    <w:r w:rsidR="003A2ECE">
      <w:t>COT4</w:t>
    </w:r>
    <w:r w:rsidRPr="00D2012C">
      <w:t xml:space="preserve">XXX </w:t>
    </w:r>
    <w:r w:rsidR="00D9247A" w:rsidRPr="00D9247A">
      <w:t>Process</w:t>
    </w:r>
    <w:ins w:id="226" w:author="Rob Stowell" w:date="2019-12-05T14:07:00Z">
      <w:r w:rsidR="00720641">
        <w:t xml:space="preserve"> and interpret</w:t>
      </w:r>
    </w:ins>
    <w:r w:rsidR="00D9247A" w:rsidRPr="00D9247A">
      <w:t xml:space="preserve"> harvest</w:t>
    </w:r>
    <w:ins w:id="227" w:author="Rob Stowell" w:date="2019-12-05T14:03:00Z">
      <w:r w:rsidR="00AD7C4B">
        <w:t>er and forwarder</w:t>
      </w:r>
    </w:ins>
    <w:del w:id="228" w:author="Rob Stowell" w:date="2019-12-05T14:03:00Z">
      <w:r w:rsidR="001824F6" w:rsidDel="00AD7C4B">
        <w:delText>ing</w:delText>
      </w:r>
    </w:del>
    <w:r w:rsidR="001824F6">
      <w:t xml:space="preserve"> </w:t>
    </w:r>
    <w:r w:rsidR="00D9247A" w:rsidRPr="00D9247A">
      <w:t>optimisation data</w:t>
    </w:r>
  </w:p>
  <w:p w14:paraId="13435017" w14:textId="77777777" w:rsidR="009C2650" w:rsidRPr="00956978" w:rsidRDefault="009C2650" w:rsidP="009569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F72149"/>
    <w:multiLevelType w:val="multilevel"/>
    <w:tmpl w:val="357680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F70552"/>
    <w:multiLevelType w:val="multilevel"/>
    <w:tmpl w:val="933038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66F617A"/>
    <w:multiLevelType w:val="multilevel"/>
    <w:tmpl w:val="9F6EDA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1" w15:restartNumberingAfterBreak="0">
    <w:nsid w:val="4F732623"/>
    <w:multiLevelType w:val="hybridMultilevel"/>
    <w:tmpl w:val="AB3CB3B2"/>
    <w:lvl w:ilvl="0" w:tplc="4F96AF90">
      <w:start w:val="1"/>
      <w:numFmt w:val="bullet"/>
      <w:lvlText w:val=""/>
      <w:lvlJc w:val="left"/>
      <w:pPr>
        <w:ind w:left="720" w:hanging="360"/>
      </w:pPr>
      <w:rPr>
        <w:rFonts w:ascii="Symbol" w:hAnsi="Symbol" w:hint="default"/>
      </w:rPr>
    </w:lvl>
    <w:lvl w:ilvl="1" w:tplc="C76C0888">
      <w:start w:val="1"/>
      <w:numFmt w:val="bullet"/>
      <w:lvlText w:val="o"/>
      <w:lvlJc w:val="left"/>
      <w:pPr>
        <w:ind w:left="1440" w:hanging="360"/>
      </w:pPr>
      <w:rPr>
        <w:rFonts w:ascii="Courier New" w:hAnsi="Courier New" w:hint="default"/>
      </w:rPr>
    </w:lvl>
    <w:lvl w:ilvl="2" w:tplc="B700F290">
      <w:start w:val="1"/>
      <w:numFmt w:val="bullet"/>
      <w:lvlText w:val=""/>
      <w:lvlJc w:val="left"/>
      <w:pPr>
        <w:ind w:left="2160" w:hanging="360"/>
      </w:pPr>
      <w:rPr>
        <w:rFonts w:ascii="Wingdings" w:hAnsi="Wingdings" w:hint="default"/>
      </w:rPr>
    </w:lvl>
    <w:lvl w:ilvl="3" w:tplc="15E2CCA2">
      <w:start w:val="1"/>
      <w:numFmt w:val="bullet"/>
      <w:lvlText w:val=""/>
      <w:lvlJc w:val="left"/>
      <w:pPr>
        <w:ind w:left="2880" w:hanging="360"/>
      </w:pPr>
      <w:rPr>
        <w:rFonts w:ascii="Symbol" w:hAnsi="Symbol" w:hint="default"/>
      </w:rPr>
    </w:lvl>
    <w:lvl w:ilvl="4" w:tplc="F4867852">
      <w:start w:val="1"/>
      <w:numFmt w:val="bullet"/>
      <w:lvlText w:val="o"/>
      <w:lvlJc w:val="left"/>
      <w:pPr>
        <w:ind w:left="3600" w:hanging="360"/>
      </w:pPr>
      <w:rPr>
        <w:rFonts w:ascii="Courier New" w:hAnsi="Courier New" w:hint="default"/>
      </w:rPr>
    </w:lvl>
    <w:lvl w:ilvl="5" w:tplc="77FEABDA">
      <w:start w:val="1"/>
      <w:numFmt w:val="bullet"/>
      <w:lvlText w:val=""/>
      <w:lvlJc w:val="left"/>
      <w:pPr>
        <w:ind w:left="4320" w:hanging="360"/>
      </w:pPr>
      <w:rPr>
        <w:rFonts w:ascii="Wingdings" w:hAnsi="Wingdings" w:hint="default"/>
      </w:rPr>
    </w:lvl>
    <w:lvl w:ilvl="6" w:tplc="4852FEA8">
      <w:start w:val="1"/>
      <w:numFmt w:val="bullet"/>
      <w:lvlText w:val=""/>
      <w:lvlJc w:val="left"/>
      <w:pPr>
        <w:ind w:left="5040" w:hanging="360"/>
      </w:pPr>
      <w:rPr>
        <w:rFonts w:ascii="Symbol" w:hAnsi="Symbol" w:hint="default"/>
      </w:rPr>
    </w:lvl>
    <w:lvl w:ilvl="7" w:tplc="05F86A62">
      <w:start w:val="1"/>
      <w:numFmt w:val="bullet"/>
      <w:lvlText w:val="o"/>
      <w:lvlJc w:val="left"/>
      <w:pPr>
        <w:ind w:left="5760" w:hanging="360"/>
      </w:pPr>
      <w:rPr>
        <w:rFonts w:ascii="Courier New" w:hAnsi="Courier New" w:hint="default"/>
      </w:rPr>
    </w:lvl>
    <w:lvl w:ilvl="8" w:tplc="93C202E6">
      <w:start w:val="1"/>
      <w:numFmt w:val="bullet"/>
      <w:lvlText w:val=""/>
      <w:lvlJc w:val="left"/>
      <w:pPr>
        <w:ind w:left="6480" w:hanging="360"/>
      </w:pPr>
      <w:rPr>
        <w:rFonts w:ascii="Wingdings" w:hAnsi="Wingdings" w:hint="default"/>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610A039C"/>
    <w:multiLevelType w:val="hybridMultilevel"/>
    <w:tmpl w:val="63B48ECE"/>
    <w:lvl w:ilvl="0" w:tplc="18FE1CE2">
      <w:start w:val="1"/>
      <w:numFmt w:val="bullet"/>
      <w:lvlText w:val=""/>
      <w:lvlJc w:val="left"/>
      <w:pPr>
        <w:ind w:left="720" w:hanging="360"/>
      </w:pPr>
      <w:rPr>
        <w:rFonts w:ascii="Symbol" w:hAnsi="Symbol" w:hint="default"/>
      </w:rPr>
    </w:lvl>
    <w:lvl w:ilvl="1" w:tplc="4FF84C76">
      <w:start w:val="1"/>
      <w:numFmt w:val="bullet"/>
      <w:lvlText w:val="o"/>
      <w:lvlJc w:val="left"/>
      <w:pPr>
        <w:ind w:left="1440" w:hanging="360"/>
      </w:pPr>
      <w:rPr>
        <w:rFonts w:ascii="Courier New" w:hAnsi="Courier New" w:hint="default"/>
      </w:rPr>
    </w:lvl>
    <w:lvl w:ilvl="2" w:tplc="9EF8F776">
      <w:start w:val="1"/>
      <w:numFmt w:val="bullet"/>
      <w:lvlText w:val=""/>
      <w:lvlJc w:val="left"/>
      <w:pPr>
        <w:ind w:left="2160" w:hanging="360"/>
      </w:pPr>
      <w:rPr>
        <w:rFonts w:ascii="Wingdings" w:hAnsi="Wingdings" w:hint="default"/>
      </w:rPr>
    </w:lvl>
    <w:lvl w:ilvl="3" w:tplc="17743080">
      <w:start w:val="1"/>
      <w:numFmt w:val="bullet"/>
      <w:lvlText w:val=""/>
      <w:lvlJc w:val="left"/>
      <w:pPr>
        <w:ind w:left="2880" w:hanging="360"/>
      </w:pPr>
      <w:rPr>
        <w:rFonts w:ascii="Symbol" w:hAnsi="Symbol" w:hint="default"/>
      </w:rPr>
    </w:lvl>
    <w:lvl w:ilvl="4" w:tplc="FA08C09A">
      <w:start w:val="1"/>
      <w:numFmt w:val="bullet"/>
      <w:lvlText w:val="o"/>
      <w:lvlJc w:val="left"/>
      <w:pPr>
        <w:ind w:left="3600" w:hanging="360"/>
      </w:pPr>
      <w:rPr>
        <w:rFonts w:ascii="Courier New" w:hAnsi="Courier New" w:hint="default"/>
      </w:rPr>
    </w:lvl>
    <w:lvl w:ilvl="5" w:tplc="7C46FAE0">
      <w:start w:val="1"/>
      <w:numFmt w:val="bullet"/>
      <w:lvlText w:val=""/>
      <w:lvlJc w:val="left"/>
      <w:pPr>
        <w:ind w:left="4320" w:hanging="360"/>
      </w:pPr>
      <w:rPr>
        <w:rFonts w:ascii="Wingdings" w:hAnsi="Wingdings" w:hint="default"/>
      </w:rPr>
    </w:lvl>
    <w:lvl w:ilvl="6" w:tplc="F964012C">
      <w:start w:val="1"/>
      <w:numFmt w:val="bullet"/>
      <w:lvlText w:val=""/>
      <w:lvlJc w:val="left"/>
      <w:pPr>
        <w:ind w:left="5040" w:hanging="360"/>
      </w:pPr>
      <w:rPr>
        <w:rFonts w:ascii="Symbol" w:hAnsi="Symbol" w:hint="default"/>
      </w:rPr>
    </w:lvl>
    <w:lvl w:ilvl="7" w:tplc="2EE8FE8C">
      <w:start w:val="1"/>
      <w:numFmt w:val="bullet"/>
      <w:lvlText w:val="o"/>
      <w:lvlJc w:val="left"/>
      <w:pPr>
        <w:ind w:left="5760" w:hanging="360"/>
      </w:pPr>
      <w:rPr>
        <w:rFonts w:ascii="Courier New" w:hAnsi="Courier New" w:hint="default"/>
      </w:rPr>
    </w:lvl>
    <w:lvl w:ilvl="8" w:tplc="DDF8ECE2">
      <w:start w:val="1"/>
      <w:numFmt w:val="bullet"/>
      <w:lvlText w:val=""/>
      <w:lvlJc w:val="left"/>
      <w:pPr>
        <w:ind w:left="6480" w:hanging="360"/>
      </w:pPr>
      <w:rPr>
        <w:rFonts w:ascii="Wingdings" w:hAnsi="Wingdings" w:hint="default"/>
      </w:rPr>
    </w:lvl>
  </w:abstractNum>
  <w:abstractNum w:abstractNumId="2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200C33"/>
    <w:multiLevelType w:val="multilevel"/>
    <w:tmpl w:val="72721A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A6E3181"/>
    <w:multiLevelType w:val="multilevel"/>
    <w:tmpl w:val="B04A7F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B220C9A"/>
    <w:multiLevelType w:val="multilevel"/>
    <w:tmpl w:val="48A2BB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10"/>
  </w:num>
  <w:num w:numId="3">
    <w:abstractNumId w:val="6"/>
  </w:num>
  <w:num w:numId="4">
    <w:abstractNumId w:val="26"/>
  </w:num>
  <w:num w:numId="5">
    <w:abstractNumId w:val="4"/>
  </w:num>
  <w:num w:numId="6">
    <w:abstractNumId w:val="13"/>
  </w:num>
  <w:num w:numId="7">
    <w:abstractNumId w:val="5"/>
  </w:num>
  <w:num w:numId="8">
    <w:abstractNumId w:val="0"/>
  </w:num>
  <w:num w:numId="9">
    <w:abstractNumId w:val="25"/>
  </w:num>
  <w:num w:numId="10">
    <w:abstractNumId w:val="17"/>
  </w:num>
  <w:num w:numId="11">
    <w:abstractNumId w:val="24"/>
  </w:num>
  <w:num w:numId="12">
    <w:abstractNumId w:val="22"/>
  </w:num>
  <w:num w:numId="13">
    <w:abstractNumId w:val="28"/>
  </w:num>
  <w:num w:numId="14">
    <w:abstractNumId w:val="8"/>
  </w:num>
  <w:num w:numId="15">
    <w:abstractNumId w:val="9"/>
  </w:num>
  <w:num w:numId="16">
    <w:abstractNumId w:val="29"/>
  </w:num>
  <w:num w:numId="17">
    <w:abstractNumId w:val="16"/>
  </w:num>
  <w:num w:numId="18">
    <w:abstractNumId w:val="2"/>
  </w:num>
  <w:num w:numId="19">
    <w:abstractNumId w:val="15"/>
  </w:num>
  <w:num w:numId="20">
    <w:abstractNumId w:val="22"/>
  </w:num>
  <w:num w:numId="21">
    <w:abstractNumId w:val="1"/>
  </w:num>
  <w:num w:numId="22">
    <w:abstractNumId w:val="7"/>
  </w:num>
  <w:num w:numId="23">
    <w:abstractNumId w:val="22"/>
  </w:num>
  <w:num w:numId="24">
    <w:abstractNumId w:val="19"/>
  </w:num>
  <w:num w:numId="25">
    <w:abstractNumId w:val="20"/>
  </w:num>
  <w:num w:numId="26">
    <w:abstractNumId w:val="12"/>
  </w:num>
  <w:num w:numId="27">
    <w:abstractNumId w:val="12"/>
  </w:num>
  <w:num w:numId="28">
    <w:abstractNumId w:val="11"/>
  </w:num>
  <w:num w:numId="29">
    <w:abstractNumId w:val="23"/>
  </w:num>
  <w:num w:numId="30">
    <w:abstractNumId w:val="21"/>
  </w:num>
  <w:num w:numId="31">
    <w:abstractNumId w:val="18"/>
  </w:num>
  <w:num w:numId="32">
    <w:abstractNumId w:val="27"/>
  </w:num>
  <w:num w:numId="33">
    <w:abstractNumId w:val="3"/>
  </w:num>
  <w:num w:numId="34">
    <w:abstractNumId w:val="30"/>
  </w:num>
  <w:num w:numId="35">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eorgiana Daian">
    <w15:presenceInfo w15:providerId="AD" w15:userId="S::gdaian@forestworks.com.au::e9b231ce-b71b-4c43-92d0-9cd0c7441de7"/>
  </w15:person>
  <w15:person w15:author="Rob Stowell">
    <w15:presenceInfo w15:providerId="Windows Live" w15:userId="4819038f5ae4008f"/>
  </w15:person>
  <w15:person w15:author="gdaian">
    <w15:presenceInfo w15:providerId="None" w15:userId="gdai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styleLockThe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sFAOJddsMtAAAA"/>
  </w:docVars>
  <w:rsids>
    <w:rsidRoot w:val="00AB5133"/>
    <w:rsid w:val="000014B9"/>
    <w:rsid w:val="00005A15"/>
    <w:rsid w:val="00005C69"/>
    <w:rsid w:val="0001108F"/>
    <w:rsid w:val="000115E2"/>
    <w:rsid w:val="000126D0"/>
    <w:rsid w:val="0001296A"/>
    <w:rsid w:val="00016803"/>
    <w:rsid w:val="00023992"/>
    <w:rsid w:val="00026A17"/>
    <w:rsid w:val="000275AE"/>
    <w:rsid w:val="00041E59"/>
    <w:rsid w:val="000533C4"/>
    <w:rsid w:val="00064BFE"/>
    <w:rsid w:val="00065448"/>
    <w:rsid w:val="00066E41"/>
    <w:rsid w:val="00070B3E"/>
    <w:rsid w:val="00071F95"/>
    <w:rsid w:val="000737BB"/>
    <w:rsid w:val="00074E47"/>
    <w:rsid w:val="000754EC"/>
    <w:rsid w:val="0009093B"/>
    <w:rsid w:val="000A5441"/>
    <w:rsid w:val="000B297D"/>
    <w:rsid w:val="000C149A"/>
    <w:rsid w:val="000C1BE0"/>
    <w:rsid w:val="000C224E"/>
    <w:rsid w:val="000E25E6"/>
    <w:rsid w:val="000E2C86"/>
    <w:rsid w:val="000E7836"/>
    <w:rsid w:val="000F0E96"/>
    <w:rsid w:val="000F29F2"/>
    <w:rsid w:val="000F636F"/>
    <w:rsid w:val="00101659"/>
    <w:rsid w:val="00105AEA"/>
    <w:rsid w:val="00107153"/>
    <w:rsid w:val="001078BF"/>
    <w:rsid w:val="00112625"/>
    <w:rsid w:val="001136F2"/>
    <w:rsid w:val="00113811"/>
    <w:rsid w:val="00126461"/>
    <w:rsid w:val="00126C27"/>
    <w:rsid w:val="00133957"/>
    <w:rsid w:val="001372F6"/>
    <w:rsid w:val="00144385"/>
    <w:rsid w:val="00146EEC"/>
    <w:rsid w:val="00151D55"/>
    <w:rsid w:val="00151D93"/>
    <w:rsid w:val="00156EF3"/>
    <w:rsid w:val="0016427A"/>
    <w:rsid w:val="00166035"/>
    <w:rsid w:val="00176E4F"/>
    <w:rsid w:val="001824F6"/>
    <w:rsid w:val="0018546B"/>
    <w:rsid w:val="0019372A"/>
    <w:rsid w:val="001947B1"/>
    <w:rsid w:val="001A4DF8"/>
    <w:rsid w:val="001A6A3E"/>
    <w:rsid w:val="001A7B6D"/>
    <w:rsid w:val="001B34D5"/>
    <w:rsid w:val="001B3F2E"/>
    <w:rsid w:val="001B513A"/>
    <w:rsid w:val="001B5C9E"/>
    <w:rsid w:val="001B7793"/>
    <w:rsid w:val="001C0A75"/>
    <w:rsid w:val="001C1306"/>
    <w:rsid w:val="001C2509"/>
    <w:rsid w:val="001D30EB"/>
    <w:rsid w:val="001D5C1B"/>
    <w:rsid w:val="001D7F5B"/>
    <w:rsid w:val="001E0849"/>
    <w:rsid w:val="001E16BC"/>
    <w:rsid w:val="001E16DF"/>
    <w:rsid w:val="001E18F2"/>
    <w:rsid w:val="001E41B6"/>
    <w:rsid w:val="001F2BA5"/>
    <w:rsid w:val="001F308D"/>
    <w:rsid w:val="00201A7C"/>
    <w:rsid w:val="00207B13"/>
    <w:rsid w:val="0021210E"/>
    <w:rsid w:val="00212423"/>
    <w:rsid w:val="0021414D"/>
    <w:rsid w:val="00220B7F"/>
    <w:rsid w:val="00223124"/>
    <w:rsid w:val="002251E1"/>
    <w:rsid w:val="00233143"/>
    <w:rsid w:val="00234444"/>
    <w:rsid w:val="00242293"/>
    <w:rsid w:val="00244EA7"/>
    <w:rsid w:val="0025514A"/>
    <w:rsid w:val="00262FC3"/>
    <w:rsid w:val="0026394F"/>
    <w:rsid w:val="00267AF6"/>
    <w:rsid w:val="00273F5F"/>
    <w:rsid w:val="00275D51"/>
    <w:rsid w:val="00276DB8"/>
    <w:rsid w:val="00282664"/>
    <w:rsid w:val="00285FB8"/>
    <w:rsid w:val="002970C3"/>
    <w:rsid w:val="002972B7"/>
    <w:rsid w:val="002A4CD3"/>
    <w:rsid w:val="002A6CC4"/>
    <w:rsid w:val="002C55E9"/>
    <w:rsid w:val="002D07ED"/>
    <w:rsid w:val="002D0C8B"/>
    <w:rsid w:val="002D330A"/>
    <w:rsid w:val="002D6169"/>
    <w:rsid w:val="002E170C"/>
    <w:rsid w:val="002E193E"/>
    <w:rsid w:val="002E5828"/>
    <w:rsid w:val="002F0575"/>
    <w:rsid w:val="00305EFF"/>
    <w:rsid w:val="00310A6A"/>
    <w:rsid w:val="003144E6"/>
    <w:rsid w:val="0033776F"/>
    <w:rsid w:val="00337E82"/>
    <w:rsid w:val="00345B79"/>
    <w:rsid w:val="00346FDC"/>
    <w:rsid w:val="0034757F"/>
    <w:rsid w:val="00350BB1"/>
    <w:rsid w:val="00352C83"/>
    <w:rsid w:val="00353BA3"/>
    <w:rsid w:val="00357832"/>
    <w:rsid w:val="003632A9"/>
    <w:rsid w:val="00366805"/>
    <w:rsid w:val="0037067D"/>
    <w:rsid w:val="00373436"/>
    <w:rsid w:val="003739AB"/>
    <w:rsid w:val="0038735B"/>
    <w:rsid w:val="00390DA6"/>
    <w:rsid w:val="003916D1"/>
    <w:rsid w:val="003939C8"/>
    <w:rsid w:val="003A21F0"/>
    <w:rsid w:val="003A277F"/>
    <w:rsid w:val="003A2ECE"/>
    <w:rsid w:val="003A58BA"/>
    <w:rsid w:val="003A5AE7"/>
    <w:rsid w:val="003A7221"/>
    <w:rsid w:val="003B3493"/>
    <w:rsid w:val="003C13AE"/>
    <w:rsid w:val="003D2E73"/>
    <w:rsid w:val="003D67CA"/>
    <w:rsid w:val="003E5902"/>
    <w:rsid w:val="003E72B6"/>
    <w:rsid w:val="003E7BBE"/>
    <w:rsid w:val="003F6D72"/>
    <w:rsid w:val="00404201"/>
    <w:rsid w:val="004127E3"/>
    <w:rsid w:val="0043212E"/>
    <w:rsid w:val="00434366"/>
    <w:rsid w:val="00434ECE"/>
    <w:rsid w:val="00444423"/>
    <w:rsid w:val="00452F3E"/>
    <w:rsid w:val="00463605"/>
    <w:rsid w:val="004640AE"/>
    <w:rsid w:val="00464CDF"/>
    <w:rsid w:val="004679E3"/>
    <w:rsid w:val="0047506B"/>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32BC"/>
    <w:rsid w:val="005145AB"/>
    <w:rsid w:val="00520E9A"/>
    <w:rsid w:val="005248C1"/>
    <w:rsid w:val="00525876"/>
    <w:rsid w:val="00526134"/>
    <w:rsid w:val="005405B2"/>
    <w:rsid w:val="005427C8"/>
    <w:rsid w:val="005446D1"/>
    <w:rsid w:val="005472EF"/>
    <w:rsid w:val="005478CD"/>
    <w:rsid w:val="00556C4C"/>
    <w:rsid w:val="00557369"/>
    <w:rsid w:val="00564ADD"/>
    <w:rsid w:val="005708EB"/>
    <w:rsid w:val="00575BC6"/>
    <w:rsid w:val="00577BAD"/>
    <w:rsid w:val="00583902"/>
    <w:rsid w:val="00597D38"/>
    <w:rsid w:val="005A1D70"/>
    <w:rsid w:val="005A3AA5"/>
    <w:rsid w:val="005A6C9C"/>
    <w:rsid w:val="005A74DC"/>
    <w:rsid w:val="005B5146"/>
    <w:rsid w:val="005B65EA"/>
    <w:rsid w:val="005D1AFD"/>
    <w:rsid w:val="005E51E6"/>
    <w:rsid w:val="005E6BE4"/>
    <w:rsid w:val="005F027A"/>
    <w:rsid w:val="005F33CC"/>
    <w:rsid w:val="005F771F"/>
    <w:rsid w:val="006073AB"/>
    <w:rsid w:val="00611EEC"/>
    <w:rsid w:val="006121D4"/>
    <w:rsid w:val="00613B49"/>
    <w:rsid w:val="00616845"/>
    <w:rsid w:val="00620E8E"/>
    <w:rsid w:val="00622716"/>
    <w:rsid w:val="00633CFE"/>
    <w:rsid w:val="00634FCA"/>
    <w:rsid w:val="006429BF"/>
    <w:rsid w:val="00643D1B"/>
    <w:rsid w:val="006452B8"/>
    <w:rsid w:val="00645F71"/>
    <w:rsid w:val="00652E62"/>
    <w:rsid w:val="0066520F"/>
    <w:rsid w:val="00686A49"/>
    <w:rsid w:val="00687B62"/>
    <w:rsid w:val="00690C44"/>
    <w:rsid w:val="006969D9"/>
    <w:rsid w:val="006A2B68"/>
    <w:rsid w:val="006B4765"/>
    <w:rsid w:val="006C2F32"/>
    <w:rsid w:val="006C3015"/>
    <w:rsid w:val="006C6AED"/>
    <w:rsid w:val="006D38C3"/>
    <w:rsid w:val="006D4448"/>
    <w:rsid w:val="006D6DFD"/>
    <w:rsid w:val="006E2C4D"/>
    <w:rsid w:val="006E42FE"/>
    <w:rsid w:val="006F0D02"/>
    <w:rsid w:val="006F10FE"/>
    <w:rsid w:val="006F3622"/>
    <w:rsid w:val="00705EEC"/>
    <w:rsid w:val="00707741"/>
    <w:rsid w:val="00712BA3"/>
    <w:rsid w:val="007134FE"/>
    <w:rsid w:val="00715794"/>
    <w:rsid w:val="00717385"/>
    <w:rsid w:val="00720641"/>
    <w:rsid w:val="00722769"/>
    <w:rsid w:val="00727901"/>
    <w:rsid w:val="0073075B"/>
    <w:rsid w:val="0073404B"/>
    <w:rsid w:val="007341FF"/>
    <w:rsid w:val="007404E9"/>
    <w:rsid w:val="007444CF"/>
    <w:rsid w:val="007474E7"/>
    <w:rsid w:val="00751F4B"/>
    <w:rsid w:val="00752C75"/>
    <w:rsid w:val="00757005"/>
    <w:rsid w:val="00761D10"/>
    <w:rsid w:val="00761DBE"/>
    <w:rsid w:val="0076523B"/>
    <w:rsid w:val="00771B60"/>
    <w:rsid w:val="00775975"/>
    <w:rsid w:val="00781D77"/>
    <w:rsid w:val="00783549"/>
    <w:rsid w:val="007860B7"/>
    <w:rsid w:val="00786DC8"/>
    <w:rsid w:val="007A300D"/>
    <w:rsid w:val="007B0636"/>
    <w:rsid w:val="007C5F0C"/>
    <w:rsid w:val="007D2A95"/>
    <w:rsid w:val="007D5A78"/>
    <w:rsid w:val="007E3BD1"/>
    <w:rsid w:val="007F1563"/>
    <w:rsid w:val="007F1EB2"/>
    <w:rsid w:val="007F44DB"/>
    <w:rsid w:val="007F5A8B"/>
    <w:rsid w:val="007F5CA9"/>
    <w:rsid w:val="0080043A"/>
    <w:rsid w:val="00802742"/>
    <w:rsid w:val="00804372"/>
    <w:rsid w:val="00817D51"/>
    <w:rsid w:val="00817E2F"/>
    <w:rsid w:val="008215F8"/>
    <w:rsid w:val="00823530"/>
    <w:rsid w:val="00823FF4"/>
    <w:rsid w:val="00830267"/>
    <w:rsid w:val="008306E7"/>
    <w:rsid w:val="008309DD"/>
    <w:rsid w:val="008322BE"/>
    <w:rsid w:val="00834BC8"/>
    <w:rsid w:val="00837FD6"/>
    <w:rsid w:val="00841770"/>
    <w:rsid w:val="00845F9C"/>
    <w:rsid w:val="00847B60"/>
    <w:rsid w:val="00850243"/>
    <w:rsid w:val="00851BE5"/>
    <w:rsid w:val="008545EB"/>
    <w:rsid w:val="008547E9"/>
    <w:rsid w:val="00857D48"/>
    <w:rsid w:val="008647CB"/>
    <w:rsid w:val="00865011"/>
    <w:rsid w:val="00875213"/>
    <w:rsid w:val="00886790"/>
    <w:rsid w:val="00890884"/>
    <w:rsid w:val="008908DE"/>
    <w:rsid w:val="008A03A2"/>
    <w:rsid w:val="008A12ED"/>
    <w:rsid w:val="008A1973"/>
    <w:rsid w:val="008A39D3"/>
    <w:rsid w:val="008B2C77"/>
    <w:rsid w:val="008B4AAC"/>
    <w:rsid w:val="008B4AD2"/>
    <w:rsid w:val="008B7138"/>
    <w:rsid w:val="008C24A8"/>
    <w:rsid w:val="008D7631"/>
    <w:rsid w:val="008D7785"/>
    <w:rsid w:val="008E260C"/>
    <w:rsid w:val="008E2FD6"/>
    <w:rsid w:val="008E39BE"/>
    <w:rsid w:val="008E62EC"/>
    <w:rsid w:val="008F32F6"/>
    <w:rsid w:val="008F4B83"/>
    <w:rsid w:val="009058E7"/>
    <w:rsid w:val="00914956"/>
    <w:rsid w:val="00916CD7"/>
    <w:rsid w:val="00920927"/>
    <w:rsid w:val="00921B38"/>
    <w:rsid w:val="00922F35"/>
    <w:rsid w:val="00923720"/>
    <w:rsid w:val="009278C9"/>
    <w:rsid w:val="009316A6"/>
    <w:rsid w:val="00932CD7"/>
    <w:rsid w:val="00933F70"/>
    <w:rsid w:val="00941847"/>
    <w:rsid w:val="00944C09"/>
    <w:rsid w:val="009475F7"/>
    <w:rsid w:val="009527CB"/>
    <w:rsid w:val="00953835"/>
    <w:rsid w:val="009552C8"/>
    <w:rsid w:val="00956978"/>
    <w:rsid w:val="00960F6C"/>
    <w:rsid w:val="00970747"/>
    <w:rsid w:val="0097445B"/>
    <w:rsid w:val="009779AD"/>
    <w:rsid w:val="00992664"/>
    <w:rsid w:val="00997BFC"/>
    <w:rsid w:val="009A1993"/>
    <w:rsid w:val="009A5900"/>
    <w:rsid w:val="009A6E6C"/>
    <w:rsid w:val="009A6F3F"/>
    <w:rsid w:val="009B23A1"/>
    <w:rsid w:val="009B331A"/>
    <w:rsid w:val="009B4A2A"/>
    <w:rsid w:val="009C2650"/>
    <w:rsid w:val="009D15E2"/>
    <w:rsid w:val="009D15FE"/>
    <w:rsid w:val="009D5D2C"/>
    <w:rsid w:val="009E6A47"/>
    <w:rsid w:val="009E7573"/>
    <w:rsid w:val="009F0DCC"/>
    <w:rsid w:val="009F11CA"/>
    <w:rsid w:val="009F44A7"/>
    <w:rsid w:val="009F63A8"/>
    <w:rsid w:val="00A0576A"/>
    <w:rsid w:val="00A0695B"/>
    <w:rsid w:val="00A13052"/>
    <w:rsid w:val="00A13C6D"/>
    <w:rsid w:val="00A216A8"/>
    <w:rsid w:val="00A223A6"/>
    <w:rsid w:val="00A3639E"/>
    <w:rsid w:val="00A4234E"/>
    <w:rsid w:val="00A5092E"/>
    <w:rsid w:val="00A554D6"/>
    <w:rsid w:val="00A56E14"/>
    <w:rsid w:val="00A624A2"/>
    <w:rsid w:val="00A6476B"/>
    <w:rsid w:val="00A76C6C"/>
    <w:rsid w:val="00A8367D"/>
    <w:rsid w:val="00A87356"/>
    <w:rsid w:val="00A92117"/>
    <w:rsid w:val="00A92DD1"/>
    <w:rsid w:val="00AA5338"/>
    <w:rsid w:val="00AB0AA0"/>
    <w:rsid w:val="00AB1B8E"/>
    <w:rsid w:val="00AB5133"/>
    <w:rsid w:val="00AB7311"/>
    <w:rsid w:val="00AC0696"/>
    <w:rsid w:val="00AC4C98"/>
    <w:rsid w:val="00AC5F6B"/>
    <w:rsid w:val="00AD3896"/>
    <w:rsid w:val="00AD5B47"/>
    <w:rsid w:val="00AD684E"/>
    <w:rsid w:val="00AD7C4B"/>
    <w:rsid w:val="00AE1ED9"/>
    <w:rsid w:val="00AE32CB"/>
    <w:rsid w:val="00AF3957"/>
    <w:rsid w:val="00AF76D5"/>
    <w:rsid w:val="00B0712C"/>
    <w:rsid w:val="00B07E3A"/>
    <w:rsid w:val="00B118E6"/>
    <w:rsid w:val="00B12013"/>
    <w:rsid w:val="00B13783"/>
    <w:rsid w:val="00B16CE7"/>
    <w:rsid w:val="00B22C67"/>
    <w:rsid w:val="00B31F33"/>
    <w:rsid w:val="00B3508F"/>
    <w:rsid w:val="00B443EE"/>
    <w:rsid w:val="00B560C8"/>
    <w:rsid w:val="00B61150"/>
    <w:rsid w:val="00B65BC7"/>
    <w:rsid w:val="00B72A1F"/>
    <w:rsid w:val="00B746B9"/>
    <w:rsid w:val="00B848D4"/>
    <w:rsid w:val="00B865B7"/>
    <w:rsid w:val="00B91054"/>
    <w:rsid w:val="00BA1CB1"/>
    <w:rsid w:val="00BA311D"/>
    <w:rsid w:val="00BA4178"/>
    <w:rsid w:val="00BA482D"/>
    <w:rsid w:val="00BB1755"/>
    <w:rsid w:val="00BB23F4"/>
    <w:rsid w:val="00BB4A65"/>
    <w:rsid w:val="00BC5075"/>
    <w:rsid w:val="00BC5419"/>
    <w:rsid w:val="00BD3B0F"/>
    <w:rsid w:val="00BE61CC"/>
    <w:rsid w:val="00BF1D4C"/>
    <w:rsid w:val="00BF3F0A"/>
    <w:rsid w:val="00C126C2"/>
    <w:rsid w:val="00C143C3"/>
    <w:rsid w:val="00C1739B"/>
    <w:rsid w:val="00C21ADE"/>
    <w:rsid w:val="00C25F51"/>
    <w:rsid w:val="00C26067"/>
    <w:rsid w:val="00C30A29"/>
    <w:rsid w:val="00C317DC"/>
    <w:rsid w:val="00C40FB7"/>
    <w:rsid w:val="00C4472D"/>
    <w:rsid w:val="00C540A7"/>
    <w:rsid w:val="00C578E9"/>
    <w:rsid w:val="00C70626"/>
    <w:rsid w:val="00C72860"/>
    <w:rsid w:val="00C73582"/>
    <w:rsid w:val="00C73B90"/>
    <w:rsid w:val="00C742EC"/>
    <w:rsid w:val="00C96AF3"/>
    <w:rsid w:val="00C97CCC"/>
    <w:rsid w:val="00CA0274"/>
    <w:rsid w:val="00CA0E2E"/>
    <w:rsid w:val="00CB746F"/>
    <w:rsid w:val="00CC25BE"/>
    <w:rsid w:val="00CC451E"/>
    <w:rsid w:val="00CD4E9D"/>
    <w:rsid w:val="00CD4F4D"/>
    <w:rsid w:val="00CE1516"/>
    <w:rsid w:val="00CE7D19"/>
    <w:rsid w:val="00CF0CF5"/>
    <w:rsid w:val="00CF2B3E"/>
    <w:rsid w:val="00CF2EF2"/>
    <w:rsid w:val="00CF3A3F"/>
    <w:rsid w:val="00D001AC"/>
    <w:rsid w:val="00D0201F"/>
    <w:rsid w:val="00D02A80"/>
    <w:rsid w:val="00D035F3"/>
    <w:rsid w:val="00D03685"/>
    <w:rsid w:val="00D03699"/>
    <w:rsid w:val="00D07D4E"/>
    <w:rsid w:val="00D115AA"/>
    <w:rsid w:val="00D145BE"/>
    <w:rsid w:val="00D2012C"/>
    <w:rsid w:val="00D2035A"/>
    <w:rsid w:val="00D20C57"/>
    <w:rsid w:val="00D2518C"/>
    <w:rsid w:val="00D25D16"/>
    <w:rsid w:val="00D32124"/>
    <w:rsid w:val="00D43BBE"/>
    <w:rsid w:val="00D54C76"/>
    <w:rsid w:val="00D71E43"/>
    <w:rsid w:val="00D727F3"/>
    <w:rsid w:val="00D73695"/>
    <w:rsid w:val="00D810DE"/>
    <w:rsid w:val="00D86814"/>
    <w:rsid w:val="00D87D32"/>
    <w:rsid w:val="00D91188"/>
    <w:rsid w:val="00D9247A"/>
    <w:rsid w:val="00D92C83"/>
    <w:rsid w:val="00DA0A81"/>
    <w:rsid w:val="00DA3C10"/>
    <w:rsid w:val="00DA53B5"/>
    <w:rsid w:val="00DA662B"/>
    <w:rsid w:val="00DB20B4"/>
    <w:rsid w:val="00DC1D69"/>
    <w:rsid w:val="00DC5A3A"/>
    <w:rsid w:val="00DD0430"/>
    <w:rsid w:val="00DD0726"/>
    <w:rsid w:val="00DD6B74"/>
    <w:rsid w:val="00DF22BF"/>
    <w:rsid w:val="00E008CF"/>
    <w:rsid w:val="00E01D4D"/>
    <w:rsid w:val="00E024B0"/>
    <w:rsid w:val="00E238E6"/>
    <w:rsid w:val="00E31AB2"/>
    <w:rsid w:val="00E35064"/>
    <w:rsid w:val="00E3681D"/>
    <w:rsid w:val="00E40225"/>
    <w:rsid w:val="00E501F0"/>
    <w:rsid w:val="00E6166D"/>
    <w:rsid w:val="00E766DF"/>
    <w:rsid w:val="00E77A72"/>
    <w:rsid w:val="00E91BFF"/>
    <w:rsid w:val="00E925B3"/>
    <w:rsid w:val="00E92933"/>
    <w:rsid w:val="00E943A9"/>
    <w:rsid w:val="00E94FAD"/>
    <w:rsid w:val="00E957EB"/>
    <w:rsid w:val="00E975FF"/>
    <w:rsid w:val="00EA22AE"/>
    <w:rsid w:val="00EB0AA4"/>
    <w:rsid w:val="00EB5C88"/>
    <w:rsid w:val="00EC0469"/>
    <w:rsid w:val="00ED3910"/>
    <w:rsid w:val="00EE4378"/>
    <w:rsid w:val="00EF01F8"/>
    <w:rsid w:val="00EF0D53"/>
    <w:rsid w:val="00EF40EF"/>
    <w:rsid w:val="00EF47FE"/>
    <w:rsid w:val="00F069BD"/>
    <w:rsid w:val="00F06F7C"/>
    <w:rsid w:val="00F1480E"/>
    <w:rsid w:val="00F1497D"/>
    <w:rsid w:val="00F16AAC"/>
    <w:rsid w:val="00F33FF2"/>
    <w:rsid w:val="00F438FC"/>
    <w:rsid w:val="00F47281"/>
    <w:rsid w:val="00F5616F"/>
    <w:rsid w:val="00F56451"/>
    <w:rsid w:val="00F56827"/>
    <w:rsid w:val="00F62866"/>
    <w:rsid w:val="00F65EF0"/>
    <w:rsid w:val="00F71651"/>
    <w:rsid w:val="00F75377"/>
    <w:rsid w:val="00F76191"/>
    <w:rsid w:val="00F76CC6"/>
    <w:rsid w:val="00F80197"/>
    <w:rsid w:val="00F83D7C"/>
    <w:rsid w:val="00F87DF9"/>
    <w:rsid w:val="00F95834"/>
    <w:rsid w:val="00F96305"/>
    <w:rsid w:val="00FB232E"/>
    <w:rsid w:val="00FB3A19"/>
    <w:rsid w:val="00FC32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60F321"/>
  <w15:docId w15:val="{E8A29B82-F39F-7B47-92AE-85808B5D1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005C69"/>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lang w:eastAsia="en-AU"/>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lang w:eastAsia="en-AU"/>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lang w:eastAsia="en-AU"/>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sz w:val="20"/>
      <w:szCs w:val="22"/>
      <w:lang w:eastAsia="en-AU"/>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sz w:val="20"/>
      <w:szCs w:val="22"/>
      <w:lang w:eastAsia="en-AU"/>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sz w:val="20"/>
      <w:szCs w:val="22"/>
      <w:lang w:eastAsia="en-AU"/>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sz w:val="20"/>
      <w:szCs w:val="22"/>
      <w:lang w:eastAsia="en-AU"/>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rPr>
      <w:rFonts w:ascii="Arial" w:hAnsi="Arial"/>
      <w:sz w:val="20"/>
      <w:szCs w:val="22"/>
      <w:lang w:eastAsia="en-AU"/>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rPr>
      <w:rFonts w:ascii="Arial" w:hAnsi="Arial"/>
      <w:sz w:val="20"/>
      <w:szCs w:val="22"/>
      <w:lang w:eastAsia="en-AU"/>
    </w:r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ascii="Arial" w:hAnsi="Arial" w:cs="Arial"/>
      <w:sz w:val="18"/>
      <w:szCs w:val="18"/>
      <w:lang w:eastAsia="en-AU"/>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rFonts w:ascii="Arial" w:hAnsi="Arial"/>
      <w:sz w:val="20"/>
      <w:szCs w:val="20"/>
      <w:lang w:eastAsia="en-AU"/>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rPr>
      <w:rFonts w:ascii="Arial" w:hAnsi="Arial"/>
      <w:sz w:val="20"/>
      <w:szCs w:val="22"/>
      <w:lang w:eastAsia="en-AU"/>
    </w:r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rPr>
      <w:rFonts w:ascii="Arial" w:hAnsi="Arial"/>
      <w:sz w:val="20"/>
      <w:szCs w:val="22"/>
      <w:lang w:eastAsia="en-AU"/>
    </w:rPr>
  </w:style>
  <w:style w:type="paragraph" w:styleId="ListBullet2">
    <w:name w:val="List Bullet 2"/>
    <w:basedOn w:val="Normal"/>
    <w:uiPriority w:val="99"/>
    <w:semiHidden/>
    <w:unhideWhenUsed/>
    <w:locked/>
    <w:rsid w:val="00922F35"/>
    <w:pPr>
      <w:numPr>
        <w:numId w:val="21"/>
      </w:numPr>
      <w:contextualSpacing/>
    </w:pPr>
    <w:rPr>
      <w:rFonts w:ascii="Arial" w:hAnsi="Arial"/>
      <w:sz w:val="20"/>
      <w:szCs w:val="22"/>
      <w:lang w:eastAsia="en-AU"/>
    </w:rPr>
  </w:style>
  <w:style w:type="paragraph" w:styleId="TOC2">
    <w:name w:val="toc 2"/>
    <w:basedOn w:val="Normal"/>
    <w:next w:val="Normal"/>
    <w:autoRedefine/>
    <w:uiPriority w:val="39"/>
    <w:semiHidden/>
    <w:unhideWhenUsed/>
    <w:locked/>
    <w:rsid w:val="008E2FD6"/>
    <w:pPr>
      <w:spacing w:after="100"/>
      <w:ind w:left="200"/>
    </w:pPr>
    <w:rPr>
      <w:rFonts w:ascii="Arial" w:hAnsi="Arial"/>
      <w:sz w:val="20"/>
      <w:szCs w:val="22"/>
      <w:lang w:eastAsia="en-AU"/>
    </w:r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lang w:eastAsia="en-AU"/>
    </w:rPr>
  </w:style>
  <w:style w:type="paragraph" w:styleId="ListParagraph">
    <w:name w:val="List Paragraph"/>
    <w:basedOn w:val="Normal"/>
    <w:uiPriority w:val="34"/>
    <w:qFormat/>
    <w:locked/>
    <w:rsid w:val="007F5CA9"/>
    <w:pPr>
      <w:ind w:left="720"/>
      <w:contextualSpacing/>
    </w:pPr>
    <w:rPr>
      <w:rFonts w:ascii="Arial" w:hAnsi="Arial"/>
      <w:sz w:val="20"/>
      <w:szCs w:val="2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4350">
      <w:bodyDiv w:val="1"/>
      <w:marLeft w:val="0"/>
      <w:marRight w:val="0"/>
      <w:marTop w:val="0"/>
      <w:marBottom w:val="0"/>
      <w:divBdr>
        <w:top w:val="none" w:sz="0" w:space="0" w:color="auto"/>
        <w:left w:val="none" w:sz="0" w:space="0" w:color="auto"/>
        <w:bottom w:val="none" w:sz="0" w:space="0" w:color="auto"/>
        <w:right w:val="none" w:sz="0" w:space="0" w:color="auto"/>
      </w:divBdr>
      <w:divsChild>
        <w:div w:id="522280960">
          <w:marLeft w:val="0"/>
          <w:marRight w:val="0"/>
          <w:marTop w:val="0"/>
          <w:marBottom w:val="0"/>
          <w:divBdr>
            <w:top w:val="none" w:sz="0" w:space="0" w:color="auto"/>
            <w:left w:val="none" w:sz="0" w:space="0" w:color="auto"/>
            <w:bottom w:val="none" w:sz="0" w:space="0" w:color="auto"/>
            <w:right w:val="none" w:sz="0" w:space="0" w:color="auto"/>
          </w:divBdr>
          <w:divsChild>
            <w:div w:id="1363939914">
              <w:marLeft w:val="0"/>
              <w:marRight w:val="0"/>
              <w:marTop w:val="0"/>
              <w:marBottom w:val="0"/>
              <w:divBdr>
                <w:top w:val="none" w:sz="0" w:space="0" w:color="auto"/>
                <w:left w:val="none" w:sz="0" w:space="0" w:color="auto"/>
                <w:bottom w:val="none" w:sz="0" w:space="0" w:color="auto"/>
                <w:right w:val="none" w:sz="0" w:space="0" w:color="auto"/>
              </w:divBdr>
              <w:divsChild>
                <w:div w:id="528882548">
                  <w:marLeft w:val="0"/>
                  <w:marRight w:val="0"/>
                  <w:marTop w:val="0"/>
                  <w:marBottom w:val="0"/>
                  <w:divBdr>
                    <w:top w:val="none" w:sz="0" w:space="0" w:color="auto"/>
                    <w:left w:val="none" w:sz="0" w:space="0" w:color="auto"/>
                    <w:bottom w:val="none" w:sz="0" w:space="0" w:color="auto"/>
                    <w:right w:val="none" w:sz="0" w:space="0" w:color="auto"/>
                  </w:divBdr>
                  <w:divsChild>
                    <w:div w:id="130096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87013261">
      <w:bodyDiv w:val="1"/>
      <w:marLeft w:val="0"/>
      <w:marRight w:val="0"/>
      <w:marTop w:val="0"/>
      <w:marBottom w:val="0"/>
      <w:divBdr>
        <w:top w:val="none" w:sz="0" w:space="0" w:color="auto"/>
        <w:left w:val="none" w:sz="0" w:space="0" w:color="auto"/>
        <w:bottom w:val="none" w:sz="0" w:space="0" w:color="auto"/>
        <w:right w:val="none" w:sz="0" w:space="0" w:color="auto"/>
      </w:divBdr>
      <w:divsChild>
        <w:div w:id="1528829393">
          <w:marLeft w:val="0"/>
          <w:marRight w:val="0"/>
          <w:marTop w:val="0"/>
          <w:marBottom w:val="0"/>
          <w:divBdr>
            <w:top w:val="none" w:sz="0" w:space="0" w:color="auto"/>
            <w:left w:val="none" w:sz="0" w:space="0" w:color="auto"/>
            <w:bottom w:val="none" w:sz="0" w:space="0" w:color="auto"/>
            <w:right w:val="none" w:sz="0" w:space="0" w:color="auto"/>
          </w:divBdr>
          <w:divsChild>
            <w:div w:id="1519854767">
              <w:marLeft w:val="0"/>
              <w:marRight w:val="0"/>
              <w:marTop w:val="0"/>
              <w:marBottom w:val="0"/>
              <w:divBdr>
                <w:top w:val="none" w:sz="0" w:space="0" w:color="auto"/>
                <w:left w:val="none" w:sz="0" w:space="0" w:color="auto"/>
                <w:bottom w:val="none" w:sz="0" w:space="0" w:color="auto"/>
                <w:right w:val="none" w:sz="0" w:space="0" w:color="auto"/>
              </w:divBdr>
              <w:divsChild>
                <w:div w:id="1394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391932056">
      <w:bodyDiv w:val="1"/>
      <w:marLeft w:val="0"/>
      <w:marRight w:val="0"/>
      <w:marTop w:val="0"/>
      <w:marBottom w:val="0"/>
      <w:divBdr>
        <w:top w:val="none" w:sz="0" w:space="0" w:color="auto"/>
        <w:left w:val="none" w:sz="0" w:space="0" w:color="auto"/>
        <w:bottom w:val="none" w:sz="0" w:space="0" w:color="auto"/>
        <w:right w:val="none" w:sz="0" w:space="0" w:color="auto"/>
      </w:divBdr>
    </w:div>
    <w:div w:id="428156667">
      <w:bodyDiv w:val="1"/>
      <w:marLeft w:val="0"/>
      <w:marRight w:val="0"/>
      <w:marTop w:val="0"/>
      <w:marBottom w:val="0"/>
      <w:divBdr>
        <w:top w:val="none" w:sz="0" w:space="0" w:color="auto"/>
        <w:left w:val="none" w:sz="0" w:space="0" w:color="auto"/>
        <w:bottom w:val="none" w:sz="0" w:space="0" w:color="auto"/>
        <w:right w:val="none" w:sz="0" w:space="0" w:color="auto"/>
      </w:divBdr>
      <w:divsChild>
        <w:div w:id="1191921306">
          <w:marLeft w:val="0"/>
          <w:marRight w:val="0"/>
          <w:marTop w:val="0"/>
          <w:marBottom w:val="0"/>
          <w:divBdr>
            <w:top w:val="none" w:sz="0" w:space="0" w:color="auto"/>
            <w:left w:val="none" w:sz="0" w:space="0" w:color="auto"/>
            <w:bottom w:val="none" w:sz="0" w:space="0" w:color="auto"/>
            <w:right w:val="none" w:sz="0" w:space="0" w:color="auto"/>
          </w:divBdr>
          <w:divsChild>
            <w:div w:id="1070272832">
              <w:marLeft w:val="0"/>
              <w:marRight w:val="0"/>
              <w:marTop w:val="0"/>
              <w:marBottom w:val="0"/>
              <w:divBdr>
                <w:top w:val="none" w:sz="0" w:space="0" w:color="auto"/>
                <w:left w:val="none" w:sz="0" w:space="0" w:color="auto"/>
                <w:bottom w:val="none" w:sz="0" w:space="0" w:color="auto"/>
                <w:right w:val="none" w:sz="0" w:space="0" w:color="auto"/>
              </w:divBdr>
              <w:divsChild>
                <w:div w:id="41370744">
                  <w:marLeft w:val="0"/>
                  <w:marRight w:val="0"/>
                  <w:marTop w:val="0"/>
                  <w:marBottom w:val="0"/>
                  <w:divBdr>
                    <w:top w:val="none" w:sz="0" w:space="0" w:color="auto"/>
                    <w:left w:val="none" w:sz="0" w:space="0" w:color="auto"/>
                    <w:bottom w:val="none" w:sz="0" w:space="0" w:color="auto"/>
                    <w:right w:val="none" w:sz="0" w:space="0" w:color="auto"/>
                  </w:divBdr>
                  <w:divsChild>
                    <w:div w:id="90271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83952">
      <w:bodyDiv w:val="1"/>
      <w:marLeft w:val="0"/>
      <w:marRight w:val="0"/>
      <w:marTop w:val="0"/>
      <w:marBottom w:val="0"/>
      <w:divBdr>
        <w:top w:val="none" w:sz="0" w:space="0" w:color="auto"/>
        <w:left w:val="none" w:sz="0" w:space="0" w:color="auto"/>
        <w:bottom w:val="none" w:sz="0" w:space="0" w:color="auto"/>
        <w:right w:val="none" w:sz="0" w:space="0" w:color="auto"/>
      </w:divBdr>
      <w:divsChild>
        <w:div w:id="1772317494">
          <w:marLeft w:val="0"/>
          <w:marRight w:val="0"/>
          <w:marTop w:val="0"/>
          <w:marBottom w:val="0"/>
          <w:divBdr>
            <w:top w:val="none" w:sz="0" w:space="0" w:color="auto"/>
            <w:left w:val="none" w:sz="0" w:space="0" w:color="auto"/>
            <w:bottom w:val="none" w:sz="0" w:space="0" w:color="auto"/>
            <w:right w:val="none" w:sz="0" w:space="0" w:color="auto"/>
          </w:divBdr>
          <w:divsChild>
            <w:div w:id="878863009">
              <w:marLeft w:val="0"/>
              <w:marRight w:val="0"/>
              <w:marTop w:val="0"/>
              <w:marBottom w:val="0"/>
              <w:divBdr>
                <w:top w:val="none" w:sz="0" w:space="0" w:color="auto"/>
                <w:left w:val="none" w:sz="0" w:space="0" w:color="auto"/>
                <w:bottom w:val="none" w:sz="0" w:space="0" w:color="auto"/>
                <w:right w:val="none" w:sz="0" w:space="0" w:color="auto"/>
              </w:divBdr>
              <w:divsChild>
                <w:div w:id="1281839017">
                  <w:marLeft w:val="0"/>
                  <w:marRight w:val="0"/>
                  <w:marTop w:val="0"/>
                  <w:marBottom w:val="0"/>
                  <w:divBdr>
                    <w:top w:val="none" w:sz="0" w:space="0" w:color="auto"/>
                    <w:left w:val="none" w:sz="0" w:space="0" w:color="auto"/>
                    <w:bottom w:val="none" w:sz="0" w:space="0" w:color="auto"/>
                    <w:right w:val="none" w:sz="0" w:space="0" w:color="auto"/>
                  </w:divBdr>
                  <w:divsChild>
                    <w:div w:id="153622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551771844">
      <w:bodyDiv w:val="1"/>
      <w:marLeft w:val="0"/>
      <w:marRight w:val="0"/>
      <w:marTop w:val="0"/>
      <w:marBottom w:val="0"/>
      <w:divBdr>
        <w:top w:val="none" w:sz="0" w:space="0" w:color="auto"/>
        <w:left w:val="none" w:sz="0" w:space="0" w:color="auto"/>
        <w:bottom w:val="none" w:sz="0" w:space="0" w:color="auto"/>
        <w:right w:val="none" w:sz="0" w:space="0" w:color="auto"/>
      </w:divBdr>
    </w:div>
    <w:div w:id="594703153">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48510711">
      <w:bodyDiv w:val="1"/>
      <w:marLeft w:val="0"/>
      <w:marRight w:val="0"/>
      <w:marTop w:val="0"/>
      <w:marBottom w:val="0"/>
      <w:divBdr>
        <w:top w:val="none" w:sz="0" w:space="0" w:color="auto"/>
        <w:left w:val="none" w:sz="0" w:space="0" w:color="auto"/>
        <w:bottom w:val="none" w:sz="0" w:space="0" w:color="auto"/>
        <w:right w:val="none" w:sz="0" w:space="0" w:color="auto"/>
      </w:divBdr>
    </w:div>
    <w:div w:id="66397227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1426768">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18517942">
      <w:bodyDiv w:val="1"/>
      <w:marLeft w:val="0"/>
      <w:marRight w:val="0"/>
      <w:marTop w:val="0"/>
      <w:marBottom w:val="0"/>
      <w:divBdr>
        <w:top w:val="none" w:sz="0" w:space="0" w:color="auto"/>
        <w:left w:val="none" w:sz="0" w:space="0" w:color="auto"/>
        <w:bottom w:val="none" w:sz="0" w:space="0" w:color="auto"/>
        <w:right w:val="none" w:sz="0" w:space="0" w:color="auto"/>
      </w:divBdr>
      <w:divsChild>
        <w:div w:id="977341068">
          <w:marLeft w:val="0"/>
          <w:marRight w:val="0"/>
          <w:marTop w:val="0"/>
          <w:marBottom w:val="0"/>
          <w:divBdr>
            <w:top w:val="none" w:sz="0" w:space="0" w:color="auto"/>
            <w:left w:val="none" w:sz="0" w:space="0" w:color="auto"/>
            <w:bottom w:val="none" w:sz="0" w:space="0" w:color="auto"/>
            <w:right w:val="none" w:sz="0" w:space="0" w:color="auto"/>
          </w:divBdr>
          <w:divsChild>
            <w:div w:id="241064981">
              <w:marLeft w:val="0"/>
              <w:marRight w:val="0"/>
              <w:marTop w:val="0"/>
              <w:marBottom w:val="0"/>
              <w:divBdr>
                <w:top w:val="none" w:sz="0" w:space="0" w:color="auto"/>
                <w:left w:val="none" w:sz="0" w:space="0" w:color="auto"/>
                <w:bottom w:val="none" w:sz="0" w:space="0" w:color="auto"/>
                <w:right w:val="none" w:sz="0" w:space="0" w:color="auto"/>
              </w:divBdr>
              <w:divsChild>
                <w:div w:id="3545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57345128">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490318148">
      <w:bodyDiv w:val="1"/>
      <w:marLeft w:val="0"/>
      <w:marRight w:val="0"/>
      <w:marTop w:val="0"/>
      <w:marBottom w:val="0"/>
      <w:divBdr>
        <w:top w:val="none" w:sz="0" w:space="0" w:color="auto"/>
        <w:left w:val="none" w:sz="0" w:space="0" w:color="auto"/>
        <w:bottom w:val="none" w:sz="0" w:space="0" w:color="auto"/>
        <w:right w:val="none" w:sz="0" w:space="0" w:color="auto"/>
      </w:divBdr>
    </w:div>
    <w:div w:id="1509951453">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97902921">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68429636">
      <w:bodyDiv w:val="1"/>
      <w:marLeft w:val="0"/>
      <w:marRight w:val="0"/>
      <w:marTop w:val="0"/>
      <w:marBottom w:val="0"/>
      <w:divBdr>
        <w:top w:val="none" w:sz="0" w:space="0" w:color="auto"/>
        <w:left w:val="none" w:sz="0" w:space="0" w:color="auto"/>
        <w:bottom w:val="none" w:sz="0" w:space="0" w:color="auto"/>
        <w:right w:val="none" w:sz="0" w:space="0" w:color="auto"/>
      </w:divBdr>
      <w:divsChild>
        <w:div w:id="970594522">
          <w:marLeft w:val="0"/>
          <w:marRight w:val="0"/>
          <w:marTop w:val="0"/>
          <w:marBottom w:val="0"/>
          <w:divBdr>
            <w:top w:val="none" w:sz="0" w:space="0" w:color="auto"/>
            <w:left w:val="none" w:sz="0" w:space="0" w:color="auto"/>
            <w:bottom w:val="none" w:sz="0" w:space="0" w:color="auto"/>
            <w:right w:val="none" w:sz="0" w:space="0" w:color="auto"/>
          </w:divBdr>
          <w:divsChild>
            <w:div w:id="333411264">
              <w:marLeft w:val="0"/>
              <w:marRight w:val="0"/>
              <w:marTop w:val="0"/>
              <w:marBottom w:val="0"/>
              <w:divBdr>
                <w:top w:val="none" w:sz="0" w:space="0" w:color="auto"/>
                <w:left w:val="none" w:sz="0" w:space="0" w:color="auto"/>
                <w:bottom w:val="none" w:sz="0" w:space="0" w:color="auto"/>
                <w:right w:val="none" w:sz="0" w:space="0" w:color="auto"/>
              </w:divBdr>
              <w:divsChild>
                <w:div w:id="5141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443008">
      <w:bodyDiv w:val="1"/>
      <w:marLeft w:val="0"/>
      <w:marRight w:val="0"/>
      <w:marTop w:val="0"/>
      <w:marBottom w:val="0"/>
      <w:divBdr>
        <w:top w:val="none" w:sz="0" w:space="0" w:color="auto"/>
        <w:left w:val="none" w:sz="0" w:space="0" w:color="auto"/>
        <w:bottom w:val="none" w:sz="0" w:space="0" w:color="auto"/>
        <w:right w:val="none" w:sz="0" w:space="0" w:color="auto"/>
      </w:divBdr>
    </w:div>
    <w:div w:id="1779448116">
      <w:bodyDiv w:val="1"/>
      <w:marLeft w:val="0"/>
      <w:marRight w:val="0"/>
      <w:marTop w:val="0"/>
      <w:marBottom w:val="0"/>
      <w:divBdr>
        <w:top w:val="none" w:sz="0" w:space="0" w:color="auto"/>
        <w:left w:val="none" w:sz="0" w:space="0" w:color="auto"/>
        <w:bottom w:val="none" w:sz="0" w:space="0" w:color="auto"/>
        <w:right w:val="none" w:sz="0" w:space="0" w:color="auto"/>
      </w:divBdr>
    </w:div>
    <w:div w:id="1862163656">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1999260499">
      <w:bodyDiv w:val="1"/>
      <w:marLeft w:val="0"/>
      <w:marRight w:val="0"/>
      <w:marTop w:val="0"/>
      <w:marBottom w:val="0"/>
      <w:divBdr>
        <w:top w:val="none" w:sz="0" w:space="0" w:color="auto"/>
        <w:left w:val="none" w:sz="0" w:space="0" w:color="auto"/>
        <w:bottom w:val="none" w:sz="0" w:space="0" w:color="auto"/>
        <w:right w:val="none" w:sz="0" w:space="0" w:color="auto"/>
      </w:divBdr>
    </w:div>
    <w:div w:id="2017465031">
      <w:bodyDiv w:val="1"/>
      <w:marLeft w:val="0"/>
      <w:marRight w:val="0"/>
      <w:marTop w:val="0"/>
      <w:marBottom w:val="0"/>
      <w:divBdr>
        <w:top w:val="none" w:sz="0" w:space="0" w:color="auto"/>
        <w:left w:val="none" w:sz="0" w:space="0" w:color="auto"/>
        <w:bottom w:val="none" w:sz="0" w:space="0" w:color="auto"/>
        <w:right w:val="none" w:sz="0" w:space="0" w:color="auto"/>
      </w:divBdr>
      <w:divsChild>
        <w:div w:id="1203714882">
          <w:marLeft w:val="0"/>
          <w:marRight w:val="0"/>
          <w:marTop w:val="0"/>
          <w:marBottom w:val="0"/>
          <w:divBdr>
            <w:top w:val="none" w:sz="0" w:space="0" w:color="auto"/>
            <w:left w:val="none" w:sz="0" w:space="0" w:color="auto"/>
            <w:bottom w:val="none" w:sz="0" w:space="0" w:color="auto"/>
            <w:right w:val="none" w:sz="0" w:space="0" w:color="auto"/>
          </w:divBdr>
          <w:divsChild>
            <w:div w:id="1375035097">
              <w:marLeft w:val="0"/>
              <w:marRight w:val="0"/>
              <w:marTop w:val="0"/>
              <w:marBottom w:val="0"/>
              <w:divBdr>
                <w:top w:val="none" w:sz="0" w:space="0" w:color="auto"/>
                <w:left w:val="none" w:sz="0" w:space="0" w:color="auto"/>
                <w:bottom w:val="none" w:sz="0" w:space="0" w:color="auto"/>
                <w:right w:val="none" w:sz="0" w:space="0" w:color="auto"/>
              </w:divBdr>
              <w:divsChild>
                <w:div w:id="168273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26344">
      <w:bodyDiv w:val="1"/>
      <w:marLeft w:val="0"/>
      <w:marRight w:val="0"/>
      <w:marTop w:val="0"/>
      <w:marBottom w:val="0"/>
      <w:divBdr>
        <w:top w:val="none" w:sz="0" w:space="0" w:color="auto"/>
        <w:left w:val="none" w:sz="0" w:space="0" w:color="auto"/>
        <w:bottom w:val="none" w:sz="0" w:space="0" w:color="auto"/>
        <w:right w:val="none" w:sz="0" w:space="0" w:color="auto"/>
      </w:divBdr>
    </w:div>
    <w:div w:id="2034917817">
      <w:bodyDiv w:val="1"/>
      <w:marLeft w:val="0"/>
      <w:marRight w:val="0"/>
      <w:marTop w:val="0"/>
      <w:marBottom w:val="0"/>
      <w:divBdr>
        <w:top w:val="none" w:sz="0" w:space="0" w:color="auto"/>
        <w:left w:val="none" w:sz="0" w:space="0" w:color="auto"/>
        <w:bottom w:val="none" w:sz="0" w:space="0" w:color="auto"/>
        <w:right w:val="none" w:sz="0" w:space="0" w:color="auto"/>
      </w:divBdr>
      <w:divsChild>
        <w:div w:id="337656065">
          <w:marLeft w:val="0"/>
          <w:marRight w:val="0"/>
          <w:marTop w:val="0"/>
          <w:marBottom w:val="0"/>
          <w:divBdr>
            <w:top w:val="none" w:sz="0" w:space="0" w:color="auto"/>
            <w:left w:val="none" w:sz="0" w:space="0" w:color="auto"/>
            <w:bottom w:val="none" w:sz="0" w:space="0" w:color="auto"/>
            <w:right w:val="none" w:sz="0" w:space="0" w:color="auto"/>
          </w:divBdr>
          <w:divsChild>
            <w:div w:id="609896343">
              <w:marLeft w:val="0"/>
              <w:marRight w:val="0"/>
              <w:marTop w:val="0"/>
              <w:marBottom w:val="0"/>
              <w:divBdr>
                <w:top w:val="none" w:sz="0" w:space="0" w:color="auto"/>
                <w:left w:val="none" w:sz="0" w:space="0" w:color="auto"/>
                <w:bottom w:val="none" w:sz="0" w:space="0" w:color="auto"/>
                <w:right w:val="none" w:sz="0" w:space="0" w:color="auto"/>
              </w:divBdr>
              <w:divsChild>
                <w:div w:id="50779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661729">
      <w:bodyDiv w:val="1"/>
      <w:marLeft w:val="0"/>
      <w:marRight w:val="0"/>
      <w:marTop w:val="0"/>
      <w:marBottom w:val="0"/>
      <w:divBdr>
        <w:top w:val="none" w:sz="0" w:space="0" w:color="auto"/>
        <w:left w:val="none" w:sz="0" w:space="0" w:color="auto"/>
        <w:bottom w:val="none" w:sz="0" w:space="0" w:color="auto"/>
        <w:right w:val="none" w:sz="0" w:space="0" w:color="auto"/>
      </w:divBdr>
      <w:divsChild>
        <w:div w:id="869612635">
          <w:marLeft w:val="0"/>
          <w:marRight w:val="0"/>
          <w:marTop w:val="0"/>
          <w:marBottom w:val="0"/>
          <w:divBdr>
            <w:top w:val="none" w:sz="0" w:space="0" w:color="auto"/>
            <w:left w:val="none" w:sz="0" w:space="0" w:color="auto"/>
            <w:bottom w:val="none" w:sz="0" w:space="0" w:color="auto"/>
            <w:right w:val="none" w:sz="0" w:space="0" w:color="auto"/>
          </w:divBdr>
          <w:divsChild>
            <w:div w:id="75713172">
              <w:marLeft w:val="0"/>
              <w:marRight w:val="0"/>
              <w:marTop w:val="0"/>
              <w:marBottom w:val="0"/>
              <w:divBdr>
                <w:top w:val="none" w:sz="0" w:space="0" w:color="auto"/>
                <w:left w:val="none" w:sz="0" w:space="0" w:color="auto"/>
                <w:bottom w:val="none" w:sz="0" w:space="0" w:color="auto"/>
                <w:right w:val="none" w:sz="0" w:space="0" w:color="auto"/>
              </w:divBdr>
              <w:divsChild>
                <w:div w:id="21338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18E11B03-34F7-448F-8C18-85C8E599A1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1e2bdb2b-981f-4d38-b0f7-a8d047f128d0"/>
    <ds:schemaRef ds:uri="9e75435c-c636-47e8-8c1a-73b57ad86f99"/>
  </ds:schemaRefs>
</ds:datastoreItem>
</file>

<file path=customXml/itemProps4.xml><?xml version="1.0" encoding="utf-8"?>
<ds:datastoreItem xmlns:ds="http://schemas.openxmlformats.org/officeDocument/2006/customXml" ds:itemID="{10453E1B-FD9D-4F41-9DF8-1D2BF7A1B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100</TotalTime>
  <Pages>4</Pages>
  <Words>1557</Words>
  <Characters>8881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Bridget Lutherborrow</cp:lastModifiedBy>
  <cp:revision>46</cp:revision>
  <cp:lastPrinted>2016-05-27T05:21:00Z</cp:lastPrinted>
  <dcterms:created xsi:type="dcterms:W3CDTF">2019-11-23T06:56:00Z</dcterms:created>
  <dcterms:modified xsi:type="dcterms:W3CDTF">2021-05-17T01:36:00Z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